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08DD3" w14:textId="77777777" w:rsidR="0021244F" w:rsidRPr="00486717" w:rsidRDefault="0021244F" w:rsidP="0021244F">
      <w:pPr>
        <w:ind w:left="2160" w:firstLine="720"/>
        <w:rPr>
          <w:b/>
          <w:i/>
          <w:lang w:val="en-GB"/>
        </w:rPr>
      </w:pPr>
      <w:proofErr w:type="spellStart"/>
      <w:r w:rsidRPr="00486717">
        <w:rPr>
          <w:b/>
          <w:i/>
          <w:lang w:val="en-GB"/>
        </w:rPr>
        <w:t>P</w:t>
      </w:r>
      <w:r>
        <w:rPr>
          <w:b/>
          <w:i/>
          <w:lang w:val="en-GB"/>
        </w:rPr>
        <w:t>říloha</w:t>
      </w:r>
      <w:proofErr w:type="spellEnd"/>
      <w:r>
        <w:rPr>
          <w:b/>
          <w:i/>
          <w:lang w:val="en-GB"/>
        </w:rPr>
        <w:t xml:space="preserve"> č. 3 </w:t>
      </w:r>
      <w:proofErr w:type="spellStart"/>
      <w:r>
        <w:rPr>
          <w:b/>
          <w:i/>
          <w:lang w:val="en-GB"/>
        </w:rPr>
        <w:t>Výzvy</w:t>
      </w:r>
      <w:proofErr w:type="spellEnd"/>
      <w:r>
        <w:rPr>
          <w:b/>
          <w:i/>
          <w:lang w:val="en-GB"/>
        </w:rPr>
        <w:t xml:space="preserve"> k </w:t>
      </w:r>
      <w:proofErr w:type="spellStart"/>
      <w:r>
        <w:rPr>
          <w:b/>
          <w:i/>
          <w:lang w:val="en-GB"/>
        </w:rPr>
        <w:t>podání</w:t>
      </w:r>
      <w:proofErr w:type="spellEnd"/>
      <w:r>
        <w:rPr>
          <w:b/>
          <w:i/>
          <w:lang w:val="en-GB"/>
        </w:rPr>
        <w:t xml:space="preserve"> </w:t>
      </w:r>
      <w:proofErr w:type="spellStart"/>
      <w:r>
        <w:rPr>
          <w:b/>
          <w:i/>
          <w:lang w:val="en-GB"/>
        </w:rPr>
        <w:t>nabídek</w:t>
      </w:r>
      <w:proofErr w:type="spellEnd"/>
      <w:r>
        <w:rPr>
          <w:b/>
          <w:i/>
          <w:lang w:val="en-GB"/>
        </w:rPr>
        <w:t xml:space="preserve"> (</w:t>
      </w:r>
      <w:proofErr w:type="spellStart"/>
      <w:r>
        <w:rPr>
          <w:b/>
          <w:i/>
          <w:lang w:val="en-GB"/>
        </w:rPr>
        <w:t>zadávací</w:t>
      </w:r>
      <w:proofErr w:type="spellEnd"/>
      <w:r>
        <w:rPr>
          <w:b/>
          <w:i/>
          <w:lang w:val="en-GB"/>
        </w:rPr>
        <w:t xml:space="preserve"> </w:t>
      </w:r>
      <w:proofErr w:type="spellStart"/>
      <w:r>
        <w:rPr>
          <w:b/>
          <w:i/>
          <w:lang w:val="en-GB"/>
        </w:rPr>
        <w:t>podmínky</w:t>
      </w:r>
      <w:proofErr w:type="spellEnd"/>
      <w:r>
        <w:rPr>
          <w:b/>
          <w:i/>
          <w:lang w:val="en-GB"/>
        </w:rPr>
        <w:t>)</w:t>
      </w:r>
      <w:r w:rsidRPr="00486717">
        <w:rPr>
          <w:b/>
          <w:i/>
          <w:lang w:val="en-GB"/>
        </w:rPr>
        <w:t>:</w:t>
      </w:r>
    </w:p>
    <w:p w14:paraId="299914F9" w14:textId="77777777" w:rsidR="00583407" w:rsidRDefault="00583407" w:rsidP="00134652">
      <w:pPr>
        <w:jc w:val="right"/>
        <w:outlineLvl w:val="0"/>
        <w:rPr>
          <w:b/>
          <w:i/>
        </w:rPr>
      </w:pPr>
    </w:p>
    <w:p w14:paraId="70C6539E" w14:textId="77777777" w:rsidR="00CB7C3A" w:rsidRPr="00486717" w:rsidRDefault="00CB7C3A" w:rsidP="00134652">
      <w:pPr>
        <w:jc w:val="right"/>
        <w:outlineLvl w:val="0"/>
        <w:rPr>
          <w:b/>
          <w:i/>
        </w:rPr>
      </w:pPr>
    </w:p>
    <w:p w14:paraId="0382D953" w14:textId="77777777" w:rsidR="009558C2" w:rsidRPr="009558C2" w:rsidRDefault="009558C2" w:rsidP="00583407"/>
    <w:p w14:paraId="4DD8019E" w14:textId="77777777" w:rsidR="001C1C90" w:rsidRDefault="001C1C90" w:rsidP="00583407"/>
    <w:p w14:paraId="72C2FAA3" w14:textId="77777777" w:rsidR="001C1C90" w:rsidRDefault="001C1C90" w:rsidP="00583407"/>
    <w:p w14:paraId="3D16432A" w14:textId="77777777" w:rsidR="001C1C90" w:rsidRDefault="001C1C90" w:rsidP="00583407"/>
    <w:p w14:paraId="1A1B7727" w14:textId="77777777" w:rsidR="001C1C90" w:rsidRDefault="001C1C90" w:rsidP="00583407"/>
    <w:p w14:paraId="2AB6E54A" w14:textId="77777777" w:rsidR="001C1C90" w:rsidRDefault="001C1C90" w:rsidP="00583407"/>
    <w:p w14:paraId="458724B8" w14:textId="77777777" w:rsidR="009558C2" w:rsidRDefault="009558C2" w:rsidP="00583407"/>
    <w:p w14:paraId="6C9882B4" w14:textId="213456E9" w:rsidR="00FF4118" w:rsidRDefault="00013811" w:rsidP="00013811">
      <w:pPr>
        <w:jc w:val="center"/>
      </w:pPr>
      <w:r w:rsidRPr="00013811">
        <w:rPr>
          <w:highlight w:val="green"/>
        </w:rPr>
        <w:t>Návrh</w:t>
      </w:r>
    </w:p>
    <w:p w14:paraId="31DB27C1" w14:textId="77777777" w:rsidR="00CB7C3A" w:rsidRDefault="00CB7C3A" w:rsidP="00583407"/>
    <w:p w14:paraId="3F90F466" w14:textId="77777777" w:rsidR="00FF4118" w:rsidRDefault="00FF4118" w:rsidP="00583407"/>
    <w:p w14:paraId="36FCCC5D" w14:textId="77777777" w:rsidR="001C1C90" w:rsidRDefault="001C1C90" w:rsidP="00583407">
      <w:r>
        <w:tab/>
      </w:r>
    </w:p>
    <w:p w14:paraId="1B38E76D" w14:textId="77777777" w:rsidR="001C1C90" w:rsidRPr="0092566B" w:rsidRDefault="00041AAB" w:rsidP="00134652">
      <w:pPr>
        <w:jc w:val="center"/>
        <w:outlineLvl w:val="0"/>
        <w:rPr>
          <w:b/>
          <w:sz w:val="28"/>
          <w:szCs w:val="28"/>
        </w:rPr>
      </w:pPr>
      <w:r w:rsidRPr="0092566B">
        <w:rPr>
          <w:b/>
          <w:sz w:val="28"/>
          <w:szCs w:val="28"/>
        </w:rPr>
        <w:t>Smlouva</w:t>
      </w:r>
      <w:r w:rsidR="001C1C90" w:rsidRPr="0092566B">
        <w:rPr>
          <w:b/>
          <w:sz w:val="28"/>
          <w:szCs w:val="28"/>
        </w:rPr>
        <w:t xml:space="preserve"> o dílo</w:t>
      </w:r>
    </w:p>
    <w:p w14:paraId="7112F9B1" w14:textId="77777777" w:rsidR="001C1C90" w:rsidRPr="00E27AEE" w:rsidRDefault="001C1C90" w:rsidP="00243C99">
      <w:pPr>
        <w:jc w:val="center"/>
      </w:pPr>
      <w:r w:rsidRPr="0081600B">
        <w:t>dle §</w:t>
      </w:r>
      <w:r w:rsidR="0081600B" w:rsidRPr="0081600B">
        <w:t xml:space="preserve"> 2586</w:t>
      </w:r>
      <w:r w:rsidRPr="0081600B">
        <w:t xml:space="preserve"> a násl. zákona č.</w:t>
      </w:r>
      <w:r w:rsidR="0081600B" w:rsidRPr="0081600B">
        <w:t xml:space="preserve"> 89/2012</w:t>
      </w:r>
      <w:r w:rsidRPr="0081600B">
        <w:t xml:space="preserve"> Sb.</w:t>
      </w:r>
      <w:r w:rsidR="008C1EBE" w:rsidRPr="0081600B">
        <w:t>,</w:t>
      </w:r>
      <w:r w:rsidR="0081600B" w:rsidRPr="0081600B">
        <w:t xml:space="preserve"> občanského</w:t>
      </w:r>
      <w:r w:rsidRPr="0081600B">
        <w:t xml:space="preserve"> zákoníku</w:t>
      </w:r>
    </w:p>
    <w:p w14:paraId="0001E4E1" w14:textId="77777777" w:rsidR="008F576C" w:rsidRPr="00E27AEE" w:rsidRDefault="008F576C" w:rsidP="00882EF7"/>
    <w:p w14:paraId="63B63CAA" w14:textId="77777777" w:rsidR="001C1C90" w:rsidRPr="00E27AEE" w:rsidRDefault="001C1C90" w:rsidP="00243C99">
      <w:pPr>
        <w:jc w:val="center"/>
      </w:pPr>
    </w:p>
    <w:p w14:paraId="6142370D" w14:textId="77777777" w:rsidR="001C1C90" w:rsidRPr="00E27AEE" w:rsidRDefault="001C1C90" w:rsidP="00243C99">
      <w:pPr>
        <w:jc w:val="center"/>
      </w:pPr>
    </w:p>
    <w:p w14:paraId="58E88618" w14:textId="2D4A14C0" w:rsidR="00AA7C87" w:rsidRPr="0092566B" w:rsidRDefault="00AA7C87" w:rsidP="00AA7C87">
      <w:pPr>
        <w:jc w:val="center"/>
        <w:rPr>
          <w:sz w:val="28"/>
          <w:szCs w:val="28"/>
        </w:rPr>
      </w:pPr>
      <w:r w:rsidRPr="0092566B">
        <w:rPr>
          <w:b/>
          <w:sz w:val="28"/>
          <w:szCs w:val="28"/>
        </w:rPr>
        <w:t>„</w:t>
      </w:r>
      <w:r w:rsidR="009F2CAF">
        <w:rPr>
          <w:b/>
          <w:sz w:val="28"/>
          <w:szCs w:val="28"/>
        </w:rPr>
        <w:t>Most KT 08 u hlavní pošty v Klatovech</w:t>
      </w:r>
      <w:r w:rsidR="007D7FE0" w:rsidRPr="0092566B">
        <w:rPr>
          <w:b/>
          <w:sz w:val="28"/>
          <w:szCs w:val="28"/>
        </w:rPr>
        <w:t>“</w:t>
      </w:r>
    </w:p>
    <w:p w14:paraId="6A6590DA" w14:textId="77777777" w:rsidR="00E60A84" w:rsidRPr="00E27AEE" w:rsidRDefault="00871CE7" w:rsidP="00583407">
      <w:r w:rsidRPr="00E27AEE">
        <w:t xml:space="preserve"> </w:t>
      </w:r>
      <w:r w:rsidR="00E60A84" w:rsidRPr="00E27AEE">
        <w:t xml:space="preserve"> </w:t>
      </w:r>
    </w:p>
    <w:p w14:paraId="5572F6D3" w14:textId="555D3E36" w:rsidR="001C1C90" w:rsidRPr="00E27AEE" w:rsidRDefault="0092566B" w:rsidP="006F7836">
      <w:pPr>
        <w:jc w:val="center"/>
      </w:pPr>
      <w:r w:rsidRPr="0092566B">
        <w:rPr>
          <w:highlight w:val="yellow"/>
        </w:rPr>
        <w:t xml:space="preserve">účastník zadávacího řízení vyplní žlutě označená pole </w:t>
      </w:r>
    </w:p>
    <w:p w14:paraId="3673F19E" w14:textId="77777777" w:rsidR="001C1C90" w:rsidRPr="00E27AEE" w:rsidRDefault="001C1C90" w:rsidP="00583407"/>
    <w:p w14:paraId="190902A2" w14:textId="77777777" w:rsidR="001C1C90" w:rsidRPr="00E27AEE" w:rsidRDefault="001C1C90" w:rsidP="00583407">
      <w:r w:rsidRPr="00E27AEE">
        <w:t xml:space="preserve">  </w:t>
      </w:r>
    </w:p>
    <w:p w14:paraId="09B6B83A" w14:textId="77777777" w:rsidR="001C1C90" w:rsidRPr="00E27AEE" w:rsidRDefault="001C1C90" w:rsidP="00583407"/>
    <w:p w14:paraId="41C64576" w14:textId="77777777" w:rsidR="001C1C90" w:rsidRPr="00E27AEE" w:rsidRDefault="001C1C90" w:rsidP="00583407"/>
    <w:p w14:paraId="6E63A924" w14:textId="77777777" w:rsidR="001C1C90" w:rsidRPr="00E27AEE" w:rsidRDefault="001C1C90" w:rsidP="00583407"/>
    <w:p w14:paraId="005CABCA" w14:textId="77777777" w:rsidR="001C1C90" w:rsidRPr="00E27AEE" w:rsidRDefault="001C1C90" w:rsidP="00583407"/>
    <w:p w14:paraId="7E371276" w14:textId="77777777" w:rsidR="001C1C90" w:rsidRPr="00E27AEE" w:rsidRDefault="001C1C90" w:rsidP="00583407"/>
    <w:p w14:paraId="21CC2DE9" w14:textId="77777777" w:rsidR="001C1C90" w:rsidRPr="00E27AEE" w:rsidRDefault="001C1C90" w:rsidP="00583407"/>
    <w:p w14:paraId="3109FADE" w14:textId="77777777" w:rsidR="001C1C90" w:rsidRPr="00E27AEE" w:rsidRDefault="001C1C90" w:rsidP="00583407"/>
    <w:p w14:paraId="66E9EB77" w14:textId="77777777" w:rsidR="001C1C90" w:rsidRPr="00E27AEE" w:rsidRDefault="001C1C90" w:rsidP="00583407"/>
    <w:p w14:paraId="36FB25BF" w14:textId="77777777" w:rsidR="001C1C90" w:rsidRPr="00E27AEE" w:rsidRDefault="001C1C90" w:rsidP="00583407"/>
    <w:p w14:paraId="5BE3F158" w14:textId="77777777" w:rsidR="001C1C90" w:rsidRPr="00E27AEE" w:rsidRDefault="001C1C90" w:rsidP="00583407"/>
    <w:p w14:paraId="52AE9875" w14:textId="77777777" w:rsidR="001C1C90" w:rsidRDefault="001C1C90" w:rsidP="00583407"/>
    <w:p w14:paraId="0F1B9207" w14:textId="77777777" w:rsidR="00243C99" w:rsidRDefault="00243C99" w:rsidP="00583407"/>
    <w:p w14:paraId="2FBDE1FF" w14:textId="77777777" w:rsidR="00243C99" w:rsidRDefault="00243C99" w:rsidP="00583407"/>
    <w:p w14:paraId="2293CA1B" w14:textId="77777777" w:rsidR="00243C99" w:rsidRDefault="00243C99" w:rsidP="00583407"/>
    <w:p w14:paraId="1ABD38D0" w14:textId="77777777" w:rsidR="00097B18" w:rsidRDefault="00097B18" w:rsidP="00583407"/>
    <w:p w14:paraId="68395695" w14:textId="77777777" w:rsidR="00097B18" w:rsidRDefault="00097B18" w:rsidP="00583407"/>
    <w:p w14:paraId="7ABB75DB" w14:textId="77777777" w:rsidR="00097B18" w:rsidRDefault="00097B18" w:rsidP="00583407"/>
    <w:p w14:paraId="04A549B3" w14:textId="77777777" w:rsidR="00465691" w:rsidRDefault="00465691" w:rsidP="00583407"/>
    <w:p w14:paraId="5409044F" w14:textId="77777777" w:rsidR="00465691" w:rsidRDefault="00465691" w:rsidP="00583407"/>
    <w:p w14:paraId="78F731F2" w14:textId="77777777" w:rsidR="00465691" w:rsidRDefault="00465691" w:rsidP="00583407"/>
    <w:p w14:paraId="3E441CA8" w14:textId="77777777" w:rsidR="00465691" w:rsidRDefault="00465691" w:rsidP="00583407"/>
    <w:p w14:paraId="560C29BA" w14:textId="77777777" w:rsidR="00097B18" w:rsidRDefault="00097B18" w:rsidP="00583407"/>
    <w:p w14:paraId="2BA9B676" w14:textId="77777777" w:rsidR="00CB7C3A" w:rsidRDefault="00CB7C3A" w:rsidP="00583407"/>
    <w:p w14:paraId="28C9AA4E" w14:textId="77777777" w:rsidR="00CB7C3A" w:rsidRDefault="00CB7C3A" w:rsidP="00583407"/>
    <w:p w14:paraId="537AECBD" w14:textId="77777777" w:rsidR="00FC03F4" w:rsidRDefault="00FC03F4" w:rsidP="00243C99">
      <w:pPr>
        <w:jc w:val="left"/>
      </w:pPr>
    </w:p>
    <w:p w14:paraId="2DD8EEDF" w14:textId="77777777" w:rsidR="00FC03F4" w:rsidRDefault="00FC03F4" w:rsidP="00243C99">
      <w:pPr>
        <w:jc w:val="left"/>
      </w:pPr>
    </w:p>
    <w:p w14:paraId="76509D2D" w14:textId="77777777" w:rsidR="001C1C90" w:rsidRPr="00E27AEE" w:rsidRDefault="001C1C90" w:rsidP="00243C99">
      <w:pPr>
        <w:jc w:val="left"/>
      </w:pPr>
      <w:r w:rsidRPr="00E27AEE">
        <w:t xml:space="preserve">Číslo smlouvy dodavatele: </w:t>
      </w:r>
      <w:r w:rsidR="008F75C2" w:rsidRPr="00D24498">
        <w:rPr>
          <w:highlight w:val="yellow"/>
        </w:rPr>
        <w:t>…………</w:t>
      </w:r>
      <w:proofErr w:type="gramStart"/>
      <w:r w:rsidR="008F75C2" w:rsidRPr="00D24498">
        <w:rPr>
          <w:highlight w:val="yellow"/>
        </w:rPr>
        <w:t>…..</w:t>
      </w:r>
      <w:proofErr w:type="gramEnd"/>
    </w:p>
    <w:p w14:paraId="0DAAC215" w14:textId="6760F90D" w:rsidR="001C1C90" w:rsidRPr="00E27AEE" w:rsidRDefault="00D55061" w:rsidP="009F70CE">
      <w:pPr>
        <w:spacing w:before="120"/>
        <w:jc w:val="left"/>
        <w:sectPr w:rsidR="001C1C90" w:rsidRPr="00E27AEE" w:rsidSect="009924F3">
          <w:footerReference w:type="default" r:id="rId9"/>
          <w:endnotePr>
            <w:numFmt w:val="decimal"/>
            <w:numStart w:val="0"/>
          </w:endnotePr>
          <w:pgSz w:w="11907" w:h="16840"/>
          <w:pgMar w:top="851" w:right="1418" w:bottom="1418" w:left="1418" w:header="1798" w:footer="495" w:gutter="0"/>
          <w:cols w:space="708"/>
          <w:titlePg/>
          <w:docGrid w:linePitch="326"/>
        </w:sectPr>
      </w:pPr>
      <w:r w:rsidRPr="00E27AEE">
        <w:t>Číslo smlouvy objednatele:</w:t>
      </w:r>
      <w:r w:rsidR="0053485D">
        <w:t xml:space="preserve"> </w:t>
      </w:r>
      <w:r w:rsidR="002D5DA6">
        <w:t>04</w:t>
      </w:r>
      <w:r w:rsidR="009847C6">
        <w:t>/HO-</w:t>
      </w:r>
      <w:r w:rsidR="00AA7C87">
        <w:t>INV</w:t>
      </w:r>
      <w:r w:rsidR="009847C6">
        <w:t>/202</w:t>
      </w:r>
      <w:r w:rsidR="002D5DA6">
        <w:t>4</w:t>
      </w:r>
    </w:p>
    <w:p w14:paraId="6AE4677C" w14:textId="77777777" w:rsidR="001C1C90" w:rsidRPr="00243C99" w:rsidRDefault="001C1C90" w:rsidP="00134652">
      <w:pPr>
        <w:spacing w:after="120"/>
        <w:outlineLvl w:val="0"/>
        <w:rPr>
          <w:b/>
        </w:rPr>
      </w:pPr>
      <w:r w:rsidRPr="00243C99">
        <w:rPr>
          <w:b/>
        </w:rPr>
        <w:lastRenderedPageBreak/>
        <w:t>O</w:t>
      </w:r>
      <w:r w:rsidR="00243C99">
        <w:rPr>
          <w:b/>
        </w:rPr>
        <w:t>BSAH</w:t>
      </w:r>
      <w:r w:rsidRPr="00243C99">
        <w:rPr>
          <w:b/>
        </w:rPr>
        <w:t>:</w:t>
      </w:r>
    </w:p>
    <w:p w14:paraId="5762E14D" w14:textId="77777777" w:rsidR="00126F43" w:rsidRPr="00C256E8" w:rsidRDefault="00DB785C" w:rsidP="00126F43">
      <w:pPr>
        <w:pStyle w:val="Obsah1"/>
        <w:tabs>
          <w:tab w:val="right" w:leader="dot" w:pos="9061"/>
        </w:tabs>
        <w:spacing w:line="360" w:lineRule="auto"/>
        <w:rPr>
          <w:rFonts w:ascii="Times New Roman" w:hAnsi="Times New Roman"/>
          <w:noProof/>
          <w:sz w:val="24"/>
          <w:szCs w:val="22"/>
        </w:rPr>
      </w:pPr>
      <w:r w:rsidRPr="00126F43">
        <w:rPr>
          <w:rFonts w:ascii="Times New Roman" w:hAnsi="Times New Roman"/>
          <w:sz w:val="24"/>
          <w:szCs w:val="24"/>
        </w:rPr>
        <w:fldChar w:fldCharType="begin"/>
      </w:r>
      <w:r w:rsidR="00243C99" w:rsidRPr="00126F43">
        <w:rPr>
          <w:rFonts w:ascii="Times New Roman" w:hAnsi="Times New Roman"/>
          <w:sz w:val="24"/>
          <w:szCs w:val="24"/>
        </w:rPr>
        <w:instrText xml:space="preserve"> TOC \h \z \t "SoD;1" </w:instrText>
      </w:r>
      <w:r w:rsidRPr="00126F43">
        <w:rPr>
          <w:rFonts w:ascii="Times New Roman" w:hAnsi="Times New Roman"/>
          <w:sz w:val="24"/>
          <w:szCs w:val="24"/>
        </w:rPr>
        <w:fldChar w:fldCharType="separate"/>
      </w:r>
      <w:hyperlink w:anchor="_Toc480375886" w:history="1">
        <w:r w:rsidR="00126F43" w:rsidRPr="00126F43">
          <w:rPr>
            <w:rStyle w:val="Hypertextovodkaz"/>
            <w:rFonts w:ascii="Times New Roman" w:hAnsi="Times New Roman"/>
            <w:noProof/>
            <w:sz w:val="24"/>
          </w:rPr>
          <w:t>1.  Smluvní strany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_Toc480375886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2024AB">
          <w:rPr>
            <w:rFonts w:ascii="Times New Roman" w:hAnsi="Times New Roman"/>
            <w:noProof/>
            <w:webHidden/>
            <w:sz w:val="24"/>
          </w:rPr>
          <w:t>3</w:t>
        </w:r>
        <w:r w:rsidRPr="00126F43">
          <w:rPr>
            <w:rFonts w:ascii="Times New Roman" w:hAnsi="Times New Roman"/>
            <w:noProof/>
            <w:webHidden/>
            <w:sz w:val="24"/>
          </w:rPr>
          <w:fldChar w:fldCharType="end"/>
        </w:r>
      </w:hyperlink>
    </w:p>
    <w:p w14:paraId="076A3E7D"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87" w:history="1">
        <w:r w:rsidR="00126F43" w:rsidRPr="00126F43">
          <w:rPr>
            <w:rStyle w:val="Hypertextovodkaz"/>
            <w:rFonts w:ascii="Times New Roman" w:hAnsi="Times New Roman"/>
            <w:noProof/>
            <w:sz w:val="24"/>
          </w:rPr>
          <w:t>2. Výchozí údaje a podklady</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_Toc480375887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4</w:t>
        </w:r>
        <w:r w:rsidR="00DB785C" w:rsidRPr="00126F43">
          <w:rPr>
            <w:rFonts w:ascii="Times New Roman" w:hAnsi="Times New Roman"/>
            <w:noProof/>
            <w:webHidden/>
            <w:sz w:val="24"/>
          </w:rPr>
          <w:fldChar w:fldCharType="end"/>
        </w:r>
      </w:hyperlink>
    </w:p>
    <w:p w14:paraId="11EBEA06"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88" w:history="1">
        <w:r w:rsidR="00126F43" w:rsidRPr="00126F43">
          <w:rPr>
            <w:rStyle w:val="Hypertextovodkaz"/>
            <w:rFonts w:ascii="Times New Roman" w:hAnsi="Times New Roman"/>
            <w:noProof/>
            <w:sz w:val="24"/>
          </w:rPr>
          <w:t>3. Předmět plnění</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_Toc480375888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4</w:t>
        </w:r>
        <w:r w:rsidR="00DB785C" w:rsidRPr="00126F43">
          <w:rPr>
            <w:rFonts w:ascii="Times New Roman" w:hAnsi="Times New Roman"/>
            <w:noProof/>
            <w:webHidden/>
            <w:sz w:val="24"/>
          </w:rPr>
          <w:fldChar w:fldCharType="end"/>
        </w:r>
      </w:hyperlink>
    </w:p>
    <w:p w14:paraId="227DACE4"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89" w:history="1">
        <w:r w:rsidR="00126F43" w:rsidRPr="00126F43">
          <w:rPr>
            <w:rStyle w:val="Hypertextovodkaz"/>
            <w:rFonts w:ascii="Times New Roman" w:hAnsi="Times New Roman"/>
            <w:noProof/>
            <w:sz w:val="24"/>
          </w:rPr>
          <w:t>4. Doba plnění</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_Toc480375889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5</w:t>
        </w:r>
        <w:r w:rsidR="00DB785C" w:rsidRPr="00126F43">
          <w:rPr>
            <w:rFonts w:ascii="Times New Roman" w:hAnsi="Times New Roman"/>
            <w:noProof/>
            <w:webHidden/>
            <w:sz w:val="24"/>
          </w:rPr>
          <w:fldChar w:fldCharType="end"/>
        </w:r>
      </w:hyperlink>
    </w:p>
    <w:p w14:paraId="4A5E6FF5"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0" w:history="1">
        <w:r w:rsidR="00126F43" w:rsidRPr="00126F43">
          <w:rPr>
            <w:rStyle w:val="Hypertextovodkaz"/>
            <w:rFonts w:ascii="Times New Roman" w:hAnsi="Times New Roman"/>
            <w:noProof/>
            <w:sz w:val="24"/>
          </w:rPr>
          <w:t>5. Cena díla</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_Toc480375890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6</w:t>
        </w:r>
        <w:r w:rsidR="00DB785C" w:rsidRPr="00126F43">
          <w:rPr>
            <w:rFonts w:ascii="Times New Roman" w:hAnsi="Times New Roman"/>
            <w:noProof/>
            <w:webHidden/>
            <w:sz w:val="24"/>
          </w:rPr>
          <w:fldChar w:fldCharType="end"/>
        </w:r>
      </w:hyperlink>
    </w:p>
    <w:p w14:paraId="23F9EEA2"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1" w:history="1">
        <w:r w:rsidR="00126F43" w:rsidRPr="00126F43">
          <w:rPr>
            <w:rStyle w:val="Hypertextovodkaz"/>
            <w:rFonts w:ascii="Times New Roman" w:hAnsi="Times New Roman"/>
            <w:noProof/>
            <w:sz w:val="24"/>
          </w:rPr>
          <w:t>6. Platební a fakturační podmínky</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_Toc480375891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7</w:t>
        </w:r>
        <w:r w:rsidR="00DB785C" w:rsidRPr="00126F43">
          <w:rPr>
            <w:rFonts w:ascii="Times New Roman" w:hAnsi="Times New Roman"/>
            <w:noProof/>
            <w:webHidden/>
            <w:sz w:val="24"/>
          </w:rPr>
          <w:fldChar w:fldCharType="end"/>
        </w:r>
      </w:hyperlink>
    </w:p>
    <w:p w14:paraId="46449485" w14:textId="34C3D43C"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2" w:history="1">
        <w:r w:rsidR="00126F43" w:rsidRPr="00126F43">
          <w:rPr>
            <w:rStyle w:val="Hypertextovodkaz"/>
            <w:rFonts w:ascii="Times New Roman" w:hAnsi="Times New Roman"/>
            <w:noProof/>
            <w:sz w:val="24"/>
          </w:rPr>
          <w:t>7. Záruční doba – zodpovědnost za vady</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_Toc480375892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9</w:t>
        </w:r>
        <w:r w:rsidR="00DB785C" w:rsidRPr="00126F43">
          <w:rPr>
            <w:rFonts w:ascii="Times New Roman" w:hAnsi="Times New Roman"/>
            <w:noProof/>
            <w:webHidden/>
            <w:sz w:val="24"/>
          </w:rPr>
          <w:fldChar w:fldCharType="end"/>
        </w:r>
      </w:hyperlink>
    </w:p>
    <w:p w14:paraId="500279B9"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3" w:history="1">
        <w:r w:rsidR="00126F43" w:rsidRPr="00126F43">
          <w:rPr>
            <w:rStyle w:val="Hypertextovodkaz"/>
            <w:rFonts w:ascii="Times New Roman" w:hAnsi="Times New Roman"/>
            <w:noProof/>
            <w:sz w:val="24"/>
          </w:rPr>
          <w:t>8. Podmínky provedení díla</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_Toc480375893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10</w:t>
        </w:r>
        <w:r w:rsidR="00DB785C" w:rsidRPr="00126F43">
          <w:rPr>
            <w:rFonts w:ascii="Times New Roman" w:hAnsi="Times New Roman"/>
            <w:noProof/>
            <w:webHidden/>
            <w:sz w:val="24"/>
          </w:rPr>
          <w:fldChar w:fldCharType="end"/>
        </w:r>
      </w:hyperlink>
    </w:p>
    <w:p w14:paraId="0A048C05"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4" w:history="1">
        <w:r w:rsidR="00126F43" w:rsidRPr="00126F43">
          <w:rPr>
            <w:rStyle w:val="Hypertextovodkaz"/>
            <w:rFonts w:ascii="Times New Roman" w:hAnsi="Times New Roman"/>
            <w:noProof/>
            <w:sz w:val="24"/>
          </w:rPr>
          <w:t>9. Smluvní pokuty</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_Toc480375894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16</w:t>
        </w:r>
        <w:r w:rsidR="00DB785C" w:rsidRPr="00126F43">
          <w:rPr>
            <w:rFonts w:ascii="Times New Roman" w:hAnsi="Times New Roman"/>
            <w:noProof/>
            <w:webHidden/>
            <w:sz w:val="24"/>
          </w:rPr>
          <w:fldChar w:fldCharType="end"/>
        </w:r>
      </w:hyperlink>
    </w:p>
    <w:p w14:paraId="6B7C5F2D" w14:textId="57B1CBD3"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5" w:history="1">
        <w:r w:rsidR="00126F43" w:rsidRPr="00126F43">
          <w:rPr>
            <w:rStyle w:val="Hypertextovodkaz"/>
            <w:rFonts w:ascii="Times New Roman" w:hAnsi="Times New Roman"/>
            <w:noProof/>
            <w:sz w:val="24"/>
          </w:rPr>
          <w:t>10. Vyšší moc</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_Toc480375895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17</w:t>
        </w:r>
        <w:r w:rsidR="00DB785C" w:rsidRPr="00126F43">
          <w:rPr>
            <w:rFonts w:ascii="Times New Roman" w:hAnsi="Times New Roman"/>
            <w:noProof/>
            <w:webHidden/>
            <w:sz w:val="24"/>
          </w:rPr>
          <w:fldChar w:fldCharType="end"/>
        </w:r>
      </w:hyperlink>
    </w:p>
    <w:p w14:paraId="1D5C2681"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6" w:history="1">
        <w:r w:rsidR="00126F43" w:rsidRPr="00126F43">
          <w:rPr>
            <w:rStyle w:val="Hypertextovodkaz"/>
            <w:rFonts w:ascii="Times New Roman" w:hAnsi="Times New Roman"/>
            <w:noProof/>
            <w:sz w:val="24"/>
          </w:rPr>
          <w:t>11. Doručování, formy právních úkonů</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_Toc480375896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17</w:t>
        </w:r>
        <w:r w:rsidR="00DB785C" w:rsidRPr="00126F43">
          <w:rPr>
            <w:rFonts w:ascii="Times New Roman" w:hAnsi="Times New Roman"/>
            <w:noProof/>
            <w:webHidden/>
            <w:sz w:val="24"/>
          </w:rPr>
          <w:fldChar w:fldCharType="end"/>
        </w:r>
      </w:hyperlink>
    </w:p>
    <w:p w14:paraId="733DDEBA"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7" w:history="1">
        <w:r w:rsidR="00126F43" w:rsidRPr="00126F43">
          <w:rPr>
            <w:rStyle w:val="Hypertextovodkaz"/>
            <w:rFonts w:ascii="Times New Roman" w:hAnsi="Times New Roman"/>
            <w:noProof/>
            <w:sz w:val="24"/>
          </w:rPr>
          <w:t>12. Odstoupení od smlouvy</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_Toc480375897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17</w:t>
        </w:r>
        <w:r w:rsidR="00DB785C" w:rsidRPr="00126F43">
          <w:rPr>
            <w:rFonts w:ascii="Times New Roman" w:hAnsi="Times New Roman"/>
            <w:noProof/>
            <w:webHidden/>
            <w:sz w:val="24"/>
          </w:rPr>
          <w:fldChar w:fldCharType="end"/>
        </w:r>
      </w:hyperlink>
    </w:p>
    <w:p w14:paraId="27968ACB"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8" w:history="1">
        <w:r w:rsidR="00126F43" w:rsidRPr="00126F43">
          <w:rPr>
            <w:rStyle w:val="Hypertextovodkaz"/>
            <w:rFonts w:ascii="Times New Roman" w:hAnsi="Times New Roman"/>
            <w:noProof/>
            <w:sz w:val="24"/>
          </w:rPr>
          <w:t>13. Pojištění</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_Toc480375898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19</w:t>
        </w:r>
        <w:r w:rsidR="00DB785C" w:rsidRPr="00126F43">
          <w:rPr>
            <w:rFonts w:ascii="Times New Roman" w:hAnsi="Times New Roman"/>
            <w:noProof/>
            <w:webHidden/>
            <w:sz w:val="24"/>
          </w:rPr>
          <w:fldChar w:fldCharType="end"/>
        </w:r>
      </w:hyperlink>
    </w:p>
    <w:p w14:paraId="55576616"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899" w:history="1">
        <w:r w:rsidR="00126F43" w:rsidRPr="00126F43">
          <w:rPr>
            <w:rStyle w:val="Hypertextovodkaz"/>
            <w:rFonts w:ascii="Times New Roman" w:hAnsi="Times New Roman"/>
            <w:noProof/>
            <w:sz w:val="24"/>
          </w:rPr>
          <w:t>14. Závěrečná ustanovení</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_Toc480375899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19</w:t>
        </w:r>
        <w:r w:rsidR="00DB785C" w:rsidRPr="00126F43">
          <w:rPr>
            <w:rFonts w:ascii="Times New Roman" w:hAnsi="Times New Roman"/>
            <w:noProof/>
            <w:webHidden/>
            <w:sz w:val="24"/>
          </w:rPr>
          <w:fldChar w:fldCharType="end"/>
        </w:r>
      </w:hyperlink>
    </w:p>
    <w:p w14:paraId="14F439C1" w14:textId="77777777" w:rsidR="00126F43" w:rsidRPr="00C256E8" w:rsidRDefault="00707B03" w:rsidP="00126F43">
      <w:pPr>
        <w:pStyle w:val="Obsah1"/>
        <w:tabs>
          <w:tab w:val="right" w:leader="dot" w:pos="9061"/>
        </w:tabs>
        <w:spacing w:line="360" w:lineRule="auto"/>
        <w:rPr>
          <w:rFonts w:ascii="Times New Roman" w:hAnsi="Times New Roman"/>
          <w:noProof/>
          <w:sz w:val="24"/>
          <w:szCs w:val="22"/>
        </w:rPr>
      </w:pPr>
      <w:hyperlink w:anchor="_Toc480375900" w:history="1">
        <w:r w:rsidR="00126F43" w:rsidRPr="00126F43">
          <w:rPr>
            <w:rStyle w:val="Hypertextovodkaz"/>
            <w:rFonts w:ascii="Times New Roman" w:hAnsi="Times New Roman"/>
            <w:noProof/>
            <w:sz w:val="24"/>
          </w:rPr>
          <w:t>15. Doložka obecního zřízení</w:t>
        </w:r>
        <w:r w:rsidR="00126F43" w:rsidRPr="00126F43">
          <w:rPr>
            <w:rFonts w:ascii="Times New Roman" w:hAnsi="Times New Roman"/>
            <w:noProof/>
            <w:webHidden/>
            <w:sz w:val="24"/>
          </w:rPr>
          <w:tab/>
        </w:r>
        <w:r w:rsidR="00DB785C"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_Toc480375900 \h </w:instrText>
        </w:r>
        <w:r w:rsidR="00DB785C" w:rsidRPr="00126F43">
          <w:rPr>
            <w:rFonts w:ascii="Times New Roman" w:hAnsi="Times New Roman"/>
            <w:noProof/>
            <w:webHidden/>
            <w:sz w:val="24"/>
          </w:rPr>
        </w:r>
        <w:r w:rsidR="00DB785C" w:rsidRPr="00126F43">
          <w:rPr>
            <w:rFonts w:ascii="Times New Roman" w:hAnsi="Times New Roman"/>
            <w:noProof/>
            <w:webHidden/>
            <w:sz w:val="24"/>
          </w:rPr>
          <w:fldChar w:fldCharType="separate"/>
        </w:r>
        <w:r w:rsidR="002024AB">
          <w:rPr>
            <w:rFonts w:ascii="Times New Roman" w:hAnsi="Times New Roman"/>
            <w:noProof/>
            <w:webHidden/>
            <w:sz w:val="24"/>
          </w:rPr>
          <w:t>20</w:t>
        </w:r>
        <w:r w:rsidR="00DB785C" w:rsidRPr="00126F43">
          <w:rPr>
            <w:rFonts w:ascii="Times New Roman" w:hAnsi="Times New Roman"/>
            <w:noProof/>
            <w:webHidden/>
            <w:sz w:val="24"/>
          </w:rPr>
          <w:fldChar w:fldCharType="end"/>
        </w:r>
      </w:hyperlink>
    </w:p>
    <w:p w14:paraId="785859D5" w14:textId="77777777" w:rsidR="001C1C90" w:rsidRPr="00E27AEE" w:rsidRDefault="00DB785C" w:rsidP="00126F43">
      <w:pPr>
        <w:spacing w:line="360" w:lineRule="auto"/>
      </w:pPr>
      <w:r w:rsidRPr="00126F43">
        <w:rPr>
          <w:szCs w:val="24"/>
        </w:rPr>
        <w:fldChar w:fldCharType="end"/>
      </w:r>
      <w:r w:rsidR="00243C99">
        <w:rPr>
          <w:szCs w:val="24"/>
        </w:rPr>
        <w:t>Přílohy</w:t>
      </w:r>
    </w:p>
    <w:p w14:paraId="707B2D79" w14:textId="77777777" w:rsidR="001C1C90" w:rsidRPr="00E27AEE" w:rsidRDefault="001C1C90" w:rsidP="00583407"/>
    <w:p w14:paraId="408C66C7" w14:textId="77777777" w:rsidR="001C1C90" w:rsidRPr="00E27AEE" w:rsidRDefault="001C1C90" w:rsidP="00583407"/>
    <w:p w14:paraId="654FC8D1" w14:textId="77777777" w:rsidR="001C1C90" w:rsidRPr="00E27AEE" w:rsidRDefault="001C1C90" w:rsidP="00583407"/>
    <w:p w14:paraId="40D7E2AD" w14:textId="77777777" w:rsidR="001C1C90" w:rsidRPr="00E27AEE" w:rsidRDefault="001C1C90" w:rsidP="00583407"/>
    <w:p w14:paraId="351FDE24" w14:textId="77777777" w:rsidR="001C1C90" w:rsidRPr="00E27AEE" w:rsidRDefault="001C1C90" w:rsidP="00583407"/>
    <w:p w14:paraId="2299D602" w14:textId="77777777" w:rsidR="001C1C90" w:rsidRPr="00E27AEE" w:rsidRDefault="001C1C90" w:rsidP="00583407"/>
    <w:p w14:paraId="02B3D6C8" w14:textId="77777777" w:rsidR="001C1C90" w:rsidRPr="00E27AEE" w:rsidRDefault="001C1C90" w:rsidP="00583407"/>
    <w:p w14:paraId="48437825" w14:textId="77777777" w:rsidR="001C1C90" w:rsidRPr="00E27AEE" w:rsidRDefault="001C1C90" w:rsidP="00583407"/>
    <w:p w14:paraId="5F64F3D7" w14:textId="77777777" w:rsidR="001C1C90" w:rsidRPr="00E27AEE" w:rsidRDefault="001C1C90" w:rsidP="00583407"/>
    <w:p w14:paraId="3EEB6C20" w14:textId="77777777" w:rsidR="001C1C90" w:rsidRPr="00E27AEE" w:rsidRDefault="001C1C90" w:rsidP="00583407"/>
    <w:p w14:paraId="689FEC7A" w14:textId="77777777" w:rsidR="001C1C90" w:rsidRPr="00E27AEE" w:rsidRDefault="001C1C90" w:rsidP="00583407"/>
    <w:p w14:paraId="5A3FF0E4" w14:textId="77777777" w:rsidR="001C1C90" w:rsidRPr="00E27AEE" w:rsidRDefault="001C1C90" w:rsidP="00583407"/>
    <w:p w14:paraId="62093C3C" w14:textId="77777777" w:rsidR="001C1C90" w:rsidRPr="00E27AEE" w:rsidRDefault="001C1C90" w:rsidP="00583407"/>
    <w:p w14:paraId="1758A8BC" w14:textId="77777777" w:rsidR="001C1C90" w:rsidRPr="00E27AEE" w:rsidRDefault="001C1C90" w:rsidP="00583407"/>
    <w:p w14:paraId="3F4DED18" w14:textId="77777777" w:rsidR="001C1C90" w:rsidRDefault="001C1C90" w:rsidP="00583407"/>
    <w:p w14:paraId="2B8D7F6C" w14:textId="77777777" w:rsidR="001C1C90" w:rsidRDefault="001C1C90" w:rsidP="00583407"/>
    <w:p w14:paraId="6E5E1392" w14:textId="77777777" w:rsidR="001C1C90" w:rsidRDefault="001C1C90" w:rsidP="00583407"/>
    <w:p w14:paraId="2A21B0DE" w14:textId="77777777" w:rsidR="008F3D49" w:rsidRDefault="008F3D49" w:rsidP="00583407"/>
    <w:p w14:paraId="698AEC9E" w14:textId="77777777" w:rsidR="001C1C90" w:rsidRDefault="008F3D49" w:rsidP="00243C99">
      <w:pPr>
        <w:pStyle w:val="SoD"/>
      </w:pPr>
      <w:r>
        <w:br w:type="page"/>
      </w:r>
      <w:bookmarkStart w:id="0" w:name="_Toc480375886"/>
      <w:r w:rsidR="001C1C90">
        <w:lastRenderedPageBreak/>
        <w:t>1.  Smluvní strany</w:t>
      </w:r>
      <w:bookmarkEnd w:id="0"/>
    </w:p>
    <w:p w14:paraId="11A45D8A" w14:textId="77777777" w:rsidR="001C1C90" w:rsidRDefault="001C1C90" w:rsidP="00583407">
      <w:r>
        <w:t xml:space="preserve">                                     </w:t>
      </w:r>
    </w:p>
    <w:p w14:paraId="69A53F70" w14:textId="77777777" w:rsidR="001C1C90" w:rsidRDefault="001C1C90" w:rsidP="00583407">
      <w:r>
        <w:rPr>
          <w:b/>
        </w:rPr>
        <w:t xml:space="preserve">                  </w:t>
      </w:r>
      <w:r>
        <w:t xml:space="preserve">                    </w:t>
      </w:r>
    </w:p>
    <w:p w14:paraId="037F9065" w14:textId="45AC407E" w:rsidR="001C1C90" w:rsidRPr="00583407" w:rsidRDefault="001C1C90" w:rsidP="00583407">
      <w:r w:rsidRPr="009F70CE">
        <w:rPr>
          <w:b/>
        </w:rPr>
        <w:t>Objednatel</w:t>
      </w:r>
      <w:r w:rsidR="009F70CE" w:rsidRPr="009F70CE">
        <w:rPr>
          <w:b/>
        </w:rPr>
        <w:t>:</w:t>
      </w:r>
      <w:r w:rsidR="009F70CE">
        <w:tab/>
      </w:r>
      <w:r w:rsidR="009F70CE">
        <w:tab/>
      </w:r>
      <w:r w:rsidR="002D17E8" w:rsidRPr="009F70CE">
        <w:rPr>
          <w:b/>
        </w:rPr>
        <w:t>m</w:t>
      </w:r>
      <w:r w:rsidRPr="009F70CE">
        <w:rPr>
          <w:b/>
        </w:rPr>
        <w:t>ěsto Klatovy</w:t>
      </w:r>
      <w:r w:rsidR="00C40674" w:rsidRPr="00583407">
        <w:t xml:space="preserve"> </w:t>
      </w:r>
    </w:p>
    <w:p w14:paraId="4FD32AF6" w14:textId="42DA7E67" w:rsidR="001C1C90" w:rsidRDefault="009F70CE" w:rsidP="00583407">
      <w:r>
        <w:t>Sídlo:</w:t>
      </w:r>
      <w:r>
        <w:tab/>
      </w:r>
      <w:r>
        <w:tab/>
      </w:r>
      <w:r>
        <w:tab/>
      </w:r>
      <w:r w:rsidR="00DE0F8E">
        <w:t>nám</w:t>
      </w:r>
      <w:r w:rsidR="005B5286">
        <w:t>.</w:t>
      </w:r>
      <w:r w:rsidR="00DE0F8E">
        <w:t xml:space="preserve"> Míru 62/I , 339 01</w:t>
      </w:r>
      <w:r w:rsidR="001C1C90">
        <w:t xml:space="preserve"> Klatovy</w:t>
      </w:r>
    </w:p>
    <w:p w14:paraId="73240903" w14:textId="42F6ACB9" w:rsidR="001C1C90" w:rsidRDefault="001C1C90" w:rsidP="009F70CE">
      <w:pPr>
        <w:spacing w:before="120"/>
      </w:pPr>
      <w:r>
        <w:t>IČ</w:t>
      </w:r>
      <w:r w:rsidR="009F70CE">
        <w:t>:</w:t>
      </w:r>
      <w:r w:rsidR="009F70CE">
        <w:tab/>
      </w:r>
      <w:r w:rsidR="009F70CE">
        <w:tab/>
      </w:r>
      <w:r w:rsidR="009F70CE">
        <w:tab/>
      </w:r>
      <w:r>
        <w:t xml:space="preserve">00255661                                    </w:t>
      </w:r>
    </w:p>
    <w:p w14:paraId="487ABCA3" w14:textId="4A0A6CEC" w:rsidR="004E4261" w:rsidRDefault="009F70CE" w:rsidP="00583407">
      <w:r>
        <w:t>DIČ:</w:t>
      </w:r>
      <w:r>
        <w:tab/>
      </w:r>
      <w:r>
        <w:tab/>
      </w:r>
      <w:r>
        <w:tab/>
      </w:r>
      <w:r w:rsidR="004E4261">
        <w:t>CZ00255661</w:t>
      </w:r>
    </w:p>
    <w:p w14:paraId="7E7AD11A" w14:textId="3B598908" w:rsidR="009F70CE" w:rsidRDefault="00EF1612" w:rsidP="009F70CE">
      <w:pPr>
        <w:spacing w:before="120"/>
        <w:ind w:left="2160" w:hanging="2160"/>
        <w:jc w:val="left"/>
      </w:pPr>
      <w:r>
        <w:t>Bankovní</w:t>
      </w:r>
      <w:r w:rsidR="009F70CE">
        <w:t xml:space="preserve"> spojení:</w:t>
      </w:r>
      <w:r w:rsidR="009F70CE">
        <w:tab/>
      </w:r>
      <w:r w:rsidR="00AF5078">
        <w:t>Česká spořitelna a.s., číslo účtu</w:t>
      </w:r>
      <w:r w:rsidR="00AF5078">
        <w:rPr>
          <w:b/>
        </w:rPr>
        <w:t xml:space="preserve"> </w:t>
      </w:r>
      <w:r w:rsidR="00AF5078">
        <w:t>0821048319/0800,</w:t>
      </w:r>
    </w:p>
    <w:p w14:paraId="37EF02B8" w14:textId="3FBFC79C" w:rsidR="00EF1612" w:rsidRPr="00DF5BCD" w:rsidRDefault="00EF1612" w:rsidP="009F70CE">
      <w:pPr>
        <w:ind w:left="2160"/>
        <w:jc w:val="left"/>
        <w:rPr>
          <w:strike/>
        </w:rPr>
      </w:pPr>
    </w:p>
    <w:p w14:paraId="226E997D" w14:textId="1BC93325" w:rsidR="00491DB3" w:rsidRDefault="00F94E93" w:rsidP="009F70CE">
      <w:pPr>
        <w:spacing w:before="120" w:after="120"/>
      </w:pPr>
      <w:r>
        <w:t>Datová schránka</w:t>
      </w:r>
      <w:r w:rsidR="009F70CE">
        <w:t>:</w:t>
      </w:r>
      <w:r w:rsidR="009F70CE">
        <w:tab/>
      </w:r>
      <w:r>
        <w:t>24ebrt5</w:t>
      </w:r>
    </w:p>
    <w:p w14:paraId="67480C88" w14:textId="67EDD4BA" w:rsidR="00272445" w:rsidRDefault="009F70CE" w:rsidP="00FC4440">
      <w:r>
        <w:t>Zastoupen:</w:t>
      </w:r>
      <w:r>
        <w:tab/>
      </w:r>
      <w:r>
        <w:tab/>
      </w:r>
      <w:r w:rsidR="004E7052">
        <w:t>v</w:t>
      </w:r>
      <w:r w:rsidR="00EF1612">
        <w:t>e věcech smluvních:</w:t>
      </w:r>
      <w:r>
        <w:tab/>
      </w:r>
      <w:r>
        <w:tab/>
      </w:r>
      <w:r w:rsidR="006B16F9" w:rsidRPr="00E268BB">
        <w:rPr>
          <w:b/>
        </w:rPr>
        <w:t xml:space="preserve">Mgr. Rudolf </w:t>
      </w:r>
      <w:proofErr w:type="spellStart"/>
      <w:r w:rsidR="006B16F9" w:rsidRPr="00E268BB">
        <w:rPr>
          <w:b/>
        </w:rPr>
        <w:t>Salvetr</w:t>
      </w:r>
      <w:proofErr w:type="spellEnd"/>
      <w:r w:rsidR="006B16F9">
        <w:t>, starosta města</w:t>
      </w:r>
    </w:p>
    <w:p w14:paraId="5215A661" w14:textId="3BB855CE" w:rsidR="00DA26F3" w:rsidRDefault="00EF1612" w:rsidP="009F70CE">
      <w:pPr>
        <w:spacing w:before="120"/>
        <w:ind w:left="5040" w:hanging="2880"/>
        <w:jc w:val="left"/>
      </w:pPr>
      <w:r>
        <w:t>ve věcech technických</w:t>
      </w:r>
      <w:r w:rsidR="009F70CE">
        <w:t>:</w:t>
      </w:r>
      <w:r w:rsidR="009F70CE">
        <w:tab/>
      </w:r>
      <w:r w:rsidR="001200A6" w:rsidRPr="00E268BB">
        <w:rPr>
          <w:b/>
        </w:rPr>
        <w:t xml:space="preserve">Tomáš </w:t>
      </w:r>
      <w:proofErr w:type="spellStart"/>
      <w:r w:rsidR="007D7FE0" w:rsidRPr="00E268BB">
        <w:rPr>
          <w:b/>
        </w:rPr>
        <w:t>Den</w:t>
      </w:r>
      <w:r w:rsidR="001200A6" w:rsidRPr="00E268BB">
        <w:rPr>
          <w:b/>
        </w:rPr>
        <w:t>k</w:t>
      </w:r>
      <w:proofErr w:type="spellEnd"/>
      <w:r w:rsidRPr="000C470D">
        <w:t>,</w:t>
      </w:r>
      <w:r>
        <w:t xml:space="preserve"> </w:t>
      </w:r>
      <w:r w:rsidR="009F70CE">
        <w:br/>
      </w:r>
      <w:r w:rsidR="00301A43">
        <w:t xml:space="preserve">investiční </w:t>
      </w:r>
      <w:r w:rsidR="00272445">
        <w:t>technik</w:t>
      </w:r>
      <w:r w:rsidR="005B5286">
        <w:t xml:space="preserve"> ob</w:t>
      </w:r>
      <w:r w:rsidR="00301A43">
        <w:t>jednatele</w:t>
      </w:r>
      <w:r w:rsidR="00583407">
        <w:t>,</w:t>
      </w:r>
    </w:p>
    <w:p w14:paraId="239CC370" w14:textId="29C084D9" w:rsidR="00DA26F3" w:rsidRDefault="00EF1612" w:rsidP="009F70CE">
      <w:pPr>
        <w:ind w:left="4320" w:firstLine="720"/>
        <w:jc w:val="left"/>
      </w:pPr>
      <w:r>
        <w:t>tel.: 376 347 </w:t>
      </w:r>
      <w:r w:rsidR="0071655B">
        <w:t>2</w:t>
      </w:r>
      <w:r w:rsidR="00FB4742">
        <w:t>3</w:t>
      </w:r>
      <w:r w:rsidR="007D7FE0">
        <w:t>0</w:t>
      </w:r>
      <w:r w:rsidR="00022C94">
        <w:t xml:space="preserve">, </w:t>
      </w:r>
      <w:r>
        <w:t xml:space="preserve">mobil: </w:t>
      </w:r>
      <w:r w:rsidR="001200A6">
        <w:t>60</w:t>
      </w:r>
      <w:r w:rsidR="007D7FE0">
        <w:t>2</w:t>
      </w:r>
      <w:r w:rsidR="001200A6">
        <w:t> </w:t>
      </w:r>
      <w:r w:rsidR="007D7FE0">
        <w:t>143</w:t>
      </w:r>
      <w:r w:rsidR="001200A6">
        <w:t xml:space="preserve"> </w:t>
      </w:r>
      <w:r w:rsidR="007D7FE0">
        <w:t>591</w:t>
      </w:r>
      <w:r>
        <w:t>,</w:t>
      </w:r>
    </w:p>
    <w:p w14:paraId="195A94CC" w14:textId="024B1624" w:rsidR="00623013" w:rsidRDefault="00DA26F3" w:rsidP="00D83674">
      <w:pPr>
        <w:ind w:left="5040" w:hanging="2760"/>
        <w:jc w:val="left"/>
      </w:pPr>
      <w:r>
        <w:tab/>
      </w:r>
      <w:r w:rsidR="00EF1612">
        <w:t>e-mail</w:t>
      </w:r>
      <w:r w:rsidR="00EF1612" w:rsidRPr="00247D7D">
        <w:t>:</w:t>
      </w:r>
      <w:r w:rsidR="001200A6">
        <w:t xml:space="preserve"> </w:t>
      </w:r>
      <w:hyperlink r:id="rId10" w:history="1">
        <w:r w:rsidR="00623013" w:rsidRPr="0050043D">
          <w:rPr>
            <w:rStyle w:val="Hypertextovodkaz"/>
          </w:rPr>
          <w:t>tdenkmukt@.cz</w:t>
        </w:r>
      </w:hyperlink>
    </w:p>
    <w:p w14:paraId="26595BF8" w14:textId="67253477" w:rsidR="00037CA9" w:rsidRDefault="00195C97" w:rsidP="00D83674">
      <w:pPr>
        <w:ind w:left="5040" w:hanging="2760"/>
        <w:jc w:val="left"/>
      </w:pPr>
      <w:r>
        <w:tab/>
      </w:r>
      <w:r w:rsidR="00022C94" w:rsidRPr="00247D7D">
        <w:t xml:space="preserve">    </w:t>
      </w:r>
    </w:p>
    <w:p w14:paraId="05E6B0CB" w14:textId="4F3855DA" w:rsidR="00272445" w:rsidRDefault="00037CA9" w:rsidP="007D7FE0">
      <w:pPr>
        <w:ind w:left="5040" w:hanging="2760"/>
        <w:jc w:val="left"/>
      </w:pPr>
      <w:r>
        <w:tab/>
      </w:r>
    </w:p>
    <w:p w14:paraId="7E1912AA" w14:textId="77777777" w:rsidR="002A598B" w:rsidRDefault="002A598B" w:rsidP="00583407"/>
    <w:p w14:paraId="22EE096F" w14:textId="77777777" w:rsidR="001C1C90" w:rsidRDefault="001C1C90" w:rsidP="00583407">
      <w:r>
        <w:t>a</w:t>
      </w:r>
    </w:p>
    <w:p w14:paraId="20EC9C9A" w14:textId="77777777" w:rsidR="001C1C90" w:rsidRDefault="001C1C90" w:rsidP="00583407"/>
    <w:p w14:paraId="3040790B" w14:textId="77777777" w:rsidR="001C1C90" w:rsidRDefault="001C1C90" w:rsidP="00583407"/>
    <w:p w14:paraId="34705E35" w14:textId="77777777" w:rsidR="00E92D63" w:rsidRDefault="00E92D63" w:rsidP="00583407"/>
    <w:p w14:paraId="285D3308" w14:textId="6F7DA55F" w:rsidR="009F70CE" w:rsidRPr="00BE0B54" w:rsidRDefault="009F70CE" w:rsidP="009F70CE">
      <w:pPr>
        <w:rPr>
          <w:b/>
        </w:rPr>
      </w:pPr>
      <w:r>
        <w:rPr>
          <w:b/>
        </w:rPr>
        <w:t>Zhotovitel (dodavatel</w:t>
      </w:r>
      <w:r w:rsidRPr="00BE0B54">
        <w:rPr>
          <w:b/>
        </w:rPr>
        <w:t xml:space="preserve">): </w:t>
      </w:r>
      <w:r>
        <w:rPr>
          <w:b/>
        </w:rPr>
        <w:tab/>
      </w:r>
      <w:r>
        <w:rPr>
          <w:b/>
        </w:rPr>
        <w:tab/>
      </w:r>
      <w:r w:rsidRPr="00BE0B54">
        <w:rPr>
          <w:b/>
          <w:highlight w:val="yellow"/>
        </w:rPr>
        <w:t>…….</w:t>
      </w:r>
    </w:p>
    <w:p w14:paraId="1A7B934C" w14:textId="77777777" w:rsidR="009F70CE" w:rsidRPr="00BE0B54" w:rsidRDefault="009F70CE" w:rsidP="009F70CE">
      <w:pPr>
        <w:spacing w:after="120"/>
      </w:pPr>
      <w:r w:rsidRPr="00BE0B54">
        <w:t xml:space="preserve">Sídlo: </w:t>
      </w:r>
      <w:r>
        <w:tab/>
      </w:r>
      <w:r>
        <w:tab/>
      </w:r>
      <w:r>
        <w:tab/>
      </w:r>
      <w:r>
        <w:tab/>
      </w:r>
      <w:r>
        <w:tab/>
      </w:r>
      <w:r w:rsidRPr="00BE0B54">
        <w:rPr>
          <w:b/>
          <w:highlight w:val="yellow"/>
        </w:rPr>
        <w:t>…….</w:t>
      </w:r>
    </w:p>
    <w:p w14:paraId="11CE98D6" w14:textId="77777777" w:rsidR="009F70CE" w:rsidRPr="00BE0B54" w:rsidRDefault="009F70CE" w:rsidP="009F70CE">
      <w:r w:rsidRPr="00BE0B54">
        <w:t xml:space="preserve">IČ: </w:t>
      </w:r>
      <w:r>
        <w:tab/>
      </w:r>
      <w:r>
        <w:tab/>
      </w:r>
      <w:r>
        <w:tab/>
      </w:r>
      <w:r>
        <w:tab/>
      </w:r>
      <w:r>
        <w:tab/>
      </w:r>
      <w:r w:rsidRPr="00BE0B54">
        <w:rPr>
          <w:b/>
          <w:highlight w:val="yellow"/>
        </w:rPr>
        <w:t>…….</w:t>
      </w:r>
    </w:p>
    <w:p w14:paraId="3DCA157F" w14:textId="77777777" w:rsidR="009F70CE" w:rsidRPr="00BE0B54" w:rsidRDefault="009F70CE" w:rsidP="009F70CE">
      <w:r w:rsidRPr="00BE0B54">
        <w:t xml:space="preserve">DIČ: </w:t>
      </w:r>
      <w:r>
        <w:tab/>
      </w:r>
      <w:r>
        <w:tab/>
      </w:r>
      <w:r>
        <w:tab/>
      </w:r>
      <w:r>
        <w:tab/>
      </w:r>
      <w:r>
        <w:tab/>
      </w:r>
      <w:r w:rsidRPr="00BE0B54">
        <w:rPr>
          <w:b/>
          <w:highlight w:val="yellow"/>
        </w:rPr>
        <w:t>…….</w:t>
      </w:r>
    </w:p>
    <w:p w14:paraId="0CA7751E" w14:textId="77777777" w:rsidR="009F70CE" w:rsidRPr="00BE0B54" w:rsidRDefault="009F70CE" w:rsidP="009F70CE">
      <w:pPr>
        <w:spacing w:before="120" w:after="120"/>
      </w:pPr>
      <w:r w:rsidRPr="00BE0B54">
        <w:t xml:space="preserve">Bankovní spojení: </w:t>
      </w:r>
      <w:r>
        <w:tab/>
      </w:r>
      <w:r>
        <w:tab/>
      </w:r>
      <w:r>
        <w:tab/>
      </w:r>
      <w:r w:rsidRPr="00BE0B54">
        <w:rPr>
          <w:b/>
          <w:highlight w:val="yellow"/>
        </w:rPr>
        <w:t>…….</w:t>
      </w:r>
    </w:p>
    <w:p w14:paraId="0F44BA6C" w14:textId="77777777" w:rsidR="009F70CE" w:rsidRPr="00BE0B54" w:rsidRDefault="009F70CE" w:rsidP="009F70CE">
      <w:r w:rsidRPr="00BE0B54">
        <w:t xml:space="preserve">Číslo účtu: </w:t>
      </w:r>
      <w:r>
        <w:tab/>
      </w:r>
      <w:r>
        <w:tab/>
      </w:r>
      <w:r>
        <w:tab/>
      </w:r>
      <w:r>
        <w:tab/>
      </w:r>
      <w:r w:rsidRPr="00BE0B54">
        <w:rPr>
          <w:b/>
          <w:highlight w:val="yellow"/>
        </w:rPr>
        <w:t>…….</w:t>
      </w:r>
    </w:p>
    <w:p w14:paraId="5AB06F64" w14:textId="77777777" w:rsidR="009F70CE" w:rsidRPr="00BE0B54" w:rsidRDefault="009F70CE" w:rsidP="009F70CE">
      <w:pPr>
        <w:spacing w:before="120"/>
      </w:pPr>
      <w:r w:rsidRPr="00BE0B54">
        <w:t xml:space="preserve">Zastoupen: </w:t>
      </w:r>
    </w:p>
    <w:p w14:paraId="3DAE24F9" w14:textId="10D8532C" w:rsidR="009F70CE" w:rsidRPr="00BE0B54" w:rsidRDefault="003D62E1" w:rsidP="009F70CE">
      <w:pPr>
        <w:spacing w:before="120"/>
      </w:pPr>
      <w:r>
        <w:t>v</w:t>
      </w:r>
      <w:r w:rsidR="009F70CE" w:rsidRPr="00BE0B54">
        <w:t xml:space="preserve">e věcech smluvních: </w:t>
      </w:r>
      <w:r w:rsidR="009F70CE">
        <w:tab/>
      </w:r>
      <w:r w:rsidR="009F70CE">
        <w:tab/>
      </w:r>
      <w:r>
        <w:tab/>
      </w:r>
      <w:r w:rsidR="009F70CE" w:rsidRPr="00BE0B54">
        <w:rPr>
          <w:b/>
          <w:highlight w:val="yellow"/>
        </w:rPr>
        <w:t>…….</w:t>
      </w:r>
    </w:p>
    <w:p w14:paraId="5CCD2F89" w14:textId="095690DB" w:rsidR="009F70CE" w:rsidRDefault="009F70CE" w:rsidP="009F70CE">
      <w:r w:rsidRPr="00BE0B54">
        <w:tab/>
      </w:r>
      <w:r w:rsidRPr="00BE0B54">
        <w:tab/>
      </w:r>
      <w:r w:rsidRPr="00BE0B54">
        <w:tab/>
        <w:t xml:space="preserve">       </w:t>
      </w:r>
      <w:r>
        <w:tab/>
      </w:r>
      <w:r>
        <w:tab/>
      </w:r>
      <w:r w:rsidR="0021244F">
        <w:t>t</w:t>
      </w:r>
      <w:r w:rsidRPr="00BE0B54">
        <w:t>el</w:t>
      </w:r>
      <w:r w:rsidR="0021244F">
        <w:t>.:</w:t>
      </w:r>
      <w:r w:rsidRPr="00BE0B54">
        <w:rPr>
          <w:highlight w:val="yellow"/>
        </w:rPr>
        <w:t>…………</w:t>
      </w:r>
      <w:proofErr w:type="gramStart"/>
      <w:r w:rsidRPr="00BE0B54">
        <w:rPr>
          <w:highlight w:val="yellow"/>
        </w:rPr>
        <w:t>…..,</w:t>
      </w:r>
      <w:r w:rsidRPr="00BE0B54">
        <w:t xml:space="preserve"> e-mail</w:t>
      </w:r>
      <w:proofErr w:type="gramEnd"/>
      <w:r w:rsidRPr="00BE0B54">
        <w:t xml:space="preserve">: </w:t>
      </w:r>
      <w:r w:rsidRPr="00BE0B54">
        <w:rPr>
          <w:highlight w:val="yellow"/>
        </w:rPr>
        <w:t>………</w:t>
      </w:r>
    </w:p>
    <w:p w14:paraId="46A574C2" w14:textId="0FC4ED82" w:rsidR="009F70CE" w:rsidRPr="00BE0B54" w:rsidRDefault="003D62E1" w:rsidP="009F70CE">
      <w:pPr>
        <w:spacing w:before="120"/>
      </w:pPr>
      <w:r>
        <w:t>v</w:t>
      </w:r>
      <w:r w:rsidR="009F70CE" w:rsidRPr="00BE0B54">
        <w:t>e věcech technických:</w:t>
      </w:r>
      <w:r w:rsidR="009F70CE">
        <w:tab/>
      </w:r>
      <w:r w:rsidR="009F70CE">
        <w:tab/>
      </w:r>
      <w:r w:rsidR="009F70CE" w:rsidRPr="00BE0B54">
        <w:rPr>
          <w:b/>
          <w:highlight w:val="yellow"/>
        </w:rPr>
        <w:t>…….</w:t>
      </w:r>
    </w:p>
    <w:p w14:paraId="547D1616" w14:textId="249EDD22" w:rsidR="009F70CE" w:rsidRPr="00BE0B54" w:rsidRDefault="009F70CE" w:rsidP="009F70CE">
      <w:r w:rsidRPr="00BE0B54">
        <w:t xml:space="preserve">                                       </w:t>
      </w:r>
      <w:r>
        <w:tab/>
      </w:r>
      <w:r>
        <w:tab/>
      </w:r>
      <w:r w:rsidRPr="00BE0B54">
        <w:t xml:space="preserve">tel.: </w:t>
      </w:r>
      <w:r w:rsidR="0021244F">
        <w:rPr>
          <w:highlight w:val="yellow"/>
        </w:rPr>
        <w:t>………</w:t>
      </w:r>
      <w:proofErr w:type="gramStart"/>
      <w:r w:rsidR="0021244F">
        <w:rPr>
          <w:highlight w:val="yellow"/>
        </w:rPr>
        <w:t>…...</w:t>
      </w:r>
      <w:r w:rsidRPr="00BE0B54">
        <w:rPr>
          <w:highlight w:val="yellow"/>
        </w:rPr>
        <w:t>,</w:t>
      </w:r>
      <w:r w:rsidRPr="00BE0B54">
        <w:t xml:space="preserve"> e-mail</w:t>
      </w:r>
      <w:proofErr w:type="gramEnd"/>
      <w:r w:rsidRPr="00BE0B54">
        <w:t xml:space="preserve">: </w:t>
      </w:r>
      <w:r w:rsidR="0021244F" w:rsidRPr="0021244F">
        <w:rPr>
          <w:highlight w:val="yellow"/>
        </w:rPr>
        <w:t>……….</w:t>
      </w:r>
    </w:p>
    <w:p w14:paraId="5DC51B23" w14:textId="77777777" w:rsidR="009F70CE" w:rsidRPr="00BE0B54" w:rsidRDefault="009F70CE" w:rsidP="009F70CE"/>
    <w:p w14:paraId="6DAF030D" w14:textId="77777777" w:rsidR="009F70CE" w:rsidRPr="00BE0B54" w:rsidRDefault="009F70CE" w:rsidP="009F70CE">
      <w:r w:rsidRPr="00BE0B54">
        <w:t xml:space="preserve">Zapsáno v obchodním rejstříku vedeném u Krajského </w:t>
      </w:r>
      <w:proofErr w:type="gramStart"/>
      <w:r w:rsidRPr="00BE0B54">
        <w:t xml:space="preserve">soudu v </w:t>
      </w:r>
      <w:r w:rsidRPr="003D62E1">
        <w:rPr>
          <w:highlight w:val="yellow"/>
        </w:rPr>
        <w:t>.........................,</w:t>
      </w:r>
      <w:r w:rsidRPr="00BE0B54">
        <w:t xml:space="preserve"> v odd</w:t>
      </w:r>
      <w:proofErr w:type="gramEnd"/>
      <w:r w:rsidRPr="00BE0B54">
        <w:t xml:space="preserve">. </w:t>
      </w:r>
      <w:r w:rsidRPr="003D62E1">
        <w:rPr>
          <w:highlight w:val="yellow"/>
        </w:rPr>
        <w:t>.............,</w:t>
      </w:r>
      <w:r w:rsidRPr="00BE0B54">
        <w:t xml:space="preserve"> složka </w:t>
      </w:r>
      <w:r w:rsidRPr="003D62E1">
        <w:rPr>
          <w:highlight w:val="yellow"/>
        </w:rPr>
        <w:t>....................</w:t>
      </w:r>
      <w:r w:rsidRPr="00BE0B54">
        <w:t xml:space="preserve"> . </w:t>
      </w:r>
    </w:p>
    <w:p w14:paraId="6E14F4CB" w14:textId="77777777" w:rsidR="009F70CE" w:rsidRPr="007170E2" w:rsidRDefault="009F70CE" w:rsidP="009F70CE">
      <w:pPr>
        <w:spacing w:before="120"/>
      </w:pPr>
      <w:r w:rsidRPr="00BE0B54">
        <w:t>Plátce DPH:</w:t>
      </w:r>
      <w:r w:rsidRPr="00BE0B54">
        <w:tab/>
      </w:r>
      <w:r>
        <w:tab/>
      </w:r>
      <w:r>
        <w:tab/>
      </w:r>
      <w:r>
        <w:tab/>
      </w:r>
      <w:r w:rsidRPr="00BE0B54">
        <w:rPr>
          <w:highlight w:val="yellow"/>
        </w:rPr>
        <w:t>ANO – NE</w:t>
      </w:r>
      <w:r w:rsidRPr="00BE0B54">
        <w:tab/>
      </w:r>
      <w:r w:rsidRPr="00BE0B54">
        <w:rPr>
          <w:i/>
        </w:rPr>
        <w:t>(nehodící se škrtněte)</w:t>
      </w:r>
    </w:p>
    <w:p w14:paraId="439BAF52" w14:textId="77777777" w:rsidR="003D62E1" w:rsidRDefault="003D62E1">
      <w:pPr>
        <w:widowControl/>
        <w:jc w:val="left"/>
        <w:rPr>
          <w:b/>
        </w:rPr>
      </w:pPr>
      <w:bookmarkStart w:id="1" w:name="_Toc480375887"/>
      <w:r>
        <w:br w:type="page"/>
      </w:r>
    </w:p>
    <w:p w14:paraId="51668C62" w14:textId="29AF42A0" w:rsidR="001C1C90" w:rsidRDefault="001C1C90" w:rsidP="00583407">
      <w:pPr>
        <w:pStyle w:val="SoD"/>
      </w:pPr>
      <w:r>
        <w:lastRenderedPageBreak/>
        <w:t>2.</w:t>
      </w:r>
      <w:r w:rsidR="007D6E52">
        <w:t xml:space="preserve"> </w:t>
      </w:r>
      <w:r>
        <w:t>Výchozí údaje a podklady</w:t>
      </w:r>
      <w:bookmarkEnd w:id="1"/>
      <w:r>
        <w:t xml:space="preserve"> </w:t>
      </w:r>
    </w:p>
    <w:p w14:paraId="66245B53" w14:textId="15146057" w:rsidR="001C1C90" w:rsidRDefault="001C1C90" w:rsidP="00583407">
      <w:r>
        <w:t xml:space="preserve">Podkladem pro uzavření této smlouvy je nabídka zhotovitele </w:t>
      </w:r>
      <w:r w:rsidRPr="00A961EF">
        <w:t>ze dne</w:t>
      </w:r>
      <w:r w:rsidR="00C74146" w:rsidRPr="00A961EF">
        <w:t xml:space="preserve"> </w:t>
      </w:r>
      <w:r w:rsidR="00700F80" w:rsidRPr="00700F80">
        <w:rPr>
          <w:highlight w:val="yellow"/>
        </w:rPr>
        <w:t>……….</w:t>
      </w:r>
      <w:r>
        <w:t xml:space="preserve"> a rozhodnutí za</w:t>
      </w:r>
      <w:r w:rsidR="002F26EE">
        <w:t xml:space="preserve">davatele ze </w:t>
      </w:r>
      <w:r w:rsidR="002F26EE" w:rsidRPr="000C470D">
        <w:t xml:space="preserve">dne </w:t>
      </w:r>
      <w:r w:rsidR="004D0D1C" w:rsidRPr="0092146D">
        <w:rPr>
          <w:highlight w:val="cyan"/>
        </w:rPr>
        <w:t>…………</w:t>
      </w:r>
      <w:proofErr w:type="gramStart"/>
      <w:r w:rsidR="004D0D1C" w:rsidRPr="0092146D">
        <w:rPr>
          <w:highlight w:val="cyan"/>
        </w:rPr>
        <w:t>….</w:t>
      </w:r>
      <w:r w:rsidR="00B818D2" w:rsidRPr="0092146D">
        <w:rPr>
          <w:highlight w:val="cyan"/>
        </w:rPr>
        <w:t>.</w:t>
      </w:r>
      <w:proofErr w:type="gramEnd"/>
    </w:p>
    <w:p w14:paraId="2479C85C" w14:textId="77777777" w:rsidR="001C1C90" w:rsidRPr="00CA6817" w:rsidRDefault="001C1C90" w:rsidP="00583407">
      <w:pPr>
        <w:pStyle w:val="SoD"/>
      </w:pPr>
      <w:bookmarkStart w:id="2" w:name="_Toc480375888"/>
      <w:r w:rsidRPr="000C470D">
        <w:t>3.</w:t>
      </w:r>
      <w:r w:rsidR="008A5098" w:rsidRPr="000C470D">
        <w:t xml:space="preserve"> Př</w:t>
      </w:r>
      <w:r w:rsidRPr="000C470D">
        <w:t>edmět plnění</w:t>
      </w:r>
      <w:bookmarkEnd w:id="2"/>
      <w:r w:rsidR="009031A9">
        <w:t xml:space="preserve"> </w:t>
      </w:r>
      <w:r w:rsidR="009031A9" w:rsidRPr="00CA6817">
        <w:t>díla</w:t>
      </w:r>
    </w:p>
    <w:p w14:paraId="6F08336E" w14:textId="77777777" w:rsidR="001C1C90" w:rsidRPr="00CA6817" w:rsidRDefault="001C1C90" w:rsidP="00272445">
      <w:pPr>
        <w:rPr>
          <w:b/>
        </w:rPr>
      </w:pPr>
      <w:r w:rsidRPr="00CA6817">
        <w:rPr>
          <w:b/>
        </w:rPr>
        <w:t>3.1.</w:t>
      </w:r>
    </w:p>
    <w:p w14:paraId="28AA0424" w14:textId="14034CE5" w:rsidR="001B08AB" w:rsidRPr="00AB2093" w:rsidRDefault="00237710" w:rsidP="0092146D">
      <w:pPr>
        <w:ind w:left="720" w:hanging="720"/>
        <w:rPr>
          <w:b/>
        </w:rPr>
      </w:pPr>
      <w:r w:rsidRPr="00CA6817">
        <w:t xml:space="preserve">3.1.1. </w:t>
      </w:r>
      <w:r w:rsidR="00730CD0">
        <w:tab/>
      </w:r>
      <w:r w:rsidR="002C12FF" w:rsidRPr="00AB2093">
        <w:t xml:space="preserve">Předmětem </w:t>
      </w:r>
      <w:r w:rsidR="009031A9" w:rsidRPr="00AB2093">
        <w:t>tohoto díla</w:t>
      </w:r>
      <w:r w:rsidR="00DC5AD0" w:rsidRPr="00AB2093">
        <w:t xml:space="preserve"> jsou stavební práce</w:t>
      </w:r>
      <w:r w:rsidR="00583407" w:rsidRPr="00AB2093">
        <w:t xml:space="preserve"> v rámci akce</w:t>
      </w:r>
      <w:r w:rsidR="0092146D" w:rsidRPr="00AB2093">
        <w:t xml:space="preserve"> </w:t>
      </w:r>
      <w:r w:rsidR="0092146D" w:rsidRPr="00AB2093">
        <w:rPr>
          <w:b/>
          <w:szCs w:val="24"/>
        </w:rPr>
        <w:t>„</w:t>
      </w:r>
      <w:r w:rsidR="002D5DA6">
        <w:rPr>
          <w:b/>
          <w:szCs w:val="24"/>
        </w:rPr>
        <w:t>Most KT 08 u hlavní pošty v Klatovech</w:t>
      </w:r>
      <w:r w:rsidR="0092146D" w:rsidRPr="00AB2093">
        <w:rPr>
          <w:b/>
          <w:szCs w:val="24"/>
        </w:rPr>
        <w:t xml:space="preserve">“ </w:t>
      </w:r>
      <w:r w:rsidR="003B01AD" w:rsidRPr="00AB2093">
        <w:t xml:space="preserve">dle </w:t>
      </w:r>
      <w:r w:rsidR="0092146D" w:rsidRPr="00AB2093">
        <w:t xml:space="preserve">projektové dokumentace </w:t>
      </w:r>
      <w:r w:rsidR="002D7C7C" w:rsidRPr="00AB2093">
        <w:t xml:space="preserve">pro provedení stavby </w:t>
      </w:r>
      <w:r w:rsidR="0092146D" w:rsidRPr="00AB2093">
        <w:t xml:space="preserve">(DPS) </w:t>
      </w:r>
      <w:r w:rsidR="0092146D" w:rsidRPr="00AB2093">
        <w:rPr>
          <w:szCs w:val="24"/>
        </w:rPr>
        <w:t>zpracované firmou Projek</w:t>
      </w:r>
      <w:r w:rsidR="002D5DA6">
        <w:rPr>
          <w:szCs w:val="24"/>
        </w:rPr>
        <w:t>tování dopravních staveb, Projekční kancelář Ing. Škubalová</w:t>
      </w:r>
      <w:r w:rsidR="0092146D" w:rsidRPr="00AB2093">
        <w:rPr>
          <w:b/>
        </w:rPr>
        <w:t xml:space="preserve"> </w:t>
      </w:r>
      <w:r w:rsidR="00680698" w:rsidRPr="00AB2093">
        <w:t>a</w:t>
      </w:r>
      <w:r w:rsidR="00583407" w:rsidRPr="00AB2093">
        <w:t xml:space="preserve"> soupisu prací s</w:t>
      </w:r>
      <w:r w:rsidR="00134652" w:rsidRPr="00AB2093">
        <w:t> </w:t>
      </w:r>
      <w:r w:rsidR="00583407" w:rsidRPr="00AB2093">
        <w:t>výkazem</w:t>
      </w:r>
      <w:r w:rsidR="00134652" w:rsidRPr="00AB2093">
        <w:t xml:space="preserve"> v</w:t>
      </w:r>
      <w:r w:rsidR="00583407" w:rsidRPr="00AB2093">
        <w:t xml:space="preserve">ýměr </w:t>
      </w:r>
      <w:r w:rsidR="000B4586" w:rsidRPr="00AB2093">
        <w:t>v rozsahu stanoveném vyhláš</w:t>
      </w:r>
      <w:r w:rsidR="00583407" w:rsidRPr="00AB2093">
        <w:t xml:space="preserve">kou č. </w:t>
      </w:r>
      <w:r w:rsidR="00CE13F2" w:rsidRPr="00AB2093">
        <w:t>169/2016</w:t>
      </w:r>
      <w:r w:rsidR="00583407" w:rsidRPr="00AB2093">
        <w:t xml:space="preserve"> Sb.</w:t>
      </w:r>
      <w:r w:rsidR="002D5DA6">
        <w:t>, aktualizace</w:t>
      </w:r>
      <w:r w:rsidR="0092146D" w:rsidRPr="00AB2093">
        <w:t xml:space="preserve"> z </w:t>
      </w:r>
      <w:r w:rsidR="002D5DA6">
        <w:t>1</w:t>
      </w:r>
      <w:r w:rsidR="0092146D" w:rsidRPr="00AB2093">
        <w:t>/202</w:t>
      </w:r>
      <w:r w:rsidR="002D5DA6">
        <w:t>4</w:t>
      </w:r>
      <w:r w:rsidR="0092146D" w:rsidRPr="00AB2093">
        <w:t xml:space="preserve"> poskytnuté v rámci zadávací dokumentace předmětné veřejné zakázky.</w:t>
      </w:r>
    </w:p>
    <w:p w14:paraId="32762E0F" w14:textId="65357637" w:rsidR="00CB7AF2" w:rsidRPr="00583407" w:rsidRDefault="00653DE1" w:rsidP="00730CD0">
      <w:pPr>
        <w:spacing w:before="120"/>
        <w:ind w:left="720" w:hanging="720"/>
      </w:pPr>
      <w:r w:rsidRPr="00583407">
        <w:t>3.1.</w:t>
      </w:r>
      <w:r w:rsidR="00C07A74">
        <w:t>2</w:t>
      </w:r>
      <w:r w:rsidRPr="00583407">
        <w:t xml:space="preserve">. </w:t>
      </w:r>
      <w:r w:rsidR="00730CD0">
        <w:tab/>
      </w:r>
      <w:r w:rsidR="001028B6" w:rsidRPr="00583407">
        <w:t>Předmětem plnění jsou dále práce výše nespecifikované, které jsou však nezbytné k řádnému provedení díla a o kterých vzhledem ke své kvalifikaci a zkušenostem zhotovitel měl nebo mohl vědět a bez kterých se dílo nedá řádně užívat. Provedení těchto prací nezvyšuje cenu dí</w:t>
      </w:r>
      <w:r w:rsidR="007877BA" w:rsidRPr="00583407">
        <w:t xml:space="preserve">la. </w:t>
      </w:r>
      <w:r w:rsidR="00E7302B" w:rsidRPr="00583407">
        <w:t xml:space="preserve"> </w:t>
      </w:r>
    </w:p>
    <w:p w14:paraId="5AD120AB" w14:textId="77777777" w:rsidR="001C1C90" w:rsidRPr="00583407" w:rsidRDefault="001C1C90" w:rsidP="003D62E1">
      <w:pPr>
        <w:spacing w:before="240"/>
        <w:rPr>
          <w:b/>
        </w:rPr>
      </w:pPr>
      <w:r w:rsidRPr="00583407">
        <w:rPr>
          <w:b/>
        </w:rPr>
        <w:t>3.2.</w:t>
      </w:r>
    </w:p>
    <w:p w14:paraId="23DF396F" w14:textId="25F93A11" w:rsidR="001C1C90" w:rsidRPr="00E27AEE" w:rsidRDefault="00DE7650" w:rsidP="003D62E1">
      <w:pPr>
        <w:spacing w:before="120"/>
      </w:pPr>
      <w:r>
        <w:t xml:space="preserve">3.2.1. </w:t>
      </w:r>
      <w:r w:rsidR="00730CD0">
        <w:tab/>
      </w:r>
      <w:r w:rsidR="001C1C90" w:rsidRPr="00E27AEE">
        <w:t>Zhotovitel se zavazuje provést dílo svým jménem a na vlastní zodpovědnost.</w:t>
      </w:r>
      <w:r w:rsidR="00237710" w:rsidRPr="00E27AEE">
        <w:t xml:space="preserve"> </w:t>
      </w:r>
    </w:p>
    <w:p w14:paraId="45AB0DB9" w14:textId="113128DC" w:rsidR="00DE7650" w:rsidRDefault="00DE7650" w:rsidP="00730CD0">
      <w:pPr>
        <w:spacing w:before="120"/>
        <w:ind w:left="720" w:hanging="720"/>
      </w:pPr>
      <w:r w:rsidRPr="00E27AEE">
        <w:t>3.</w:t>
      </w:r>
      <w:r>
        <w:t>2</w:t>
      </w:r>
      <w:r w:rsidRPr="00E27AEE">
        <w:t>.</w:t>
      </w:r>
      <w:r>
        <w:t>2</w:t>
      </w:r>
      <w:r w:rsidRPr="00E27AEE">
        <w:t xml:space="preserve">. </w:t>
      </w:r>
      <w:r w:rsidR="00730CD0">
        <w:tab/>
      </w:r>
      <w:r w:rsidRPr="00E27AEE">
        <w:t>Zhotovitel se zavazuje provést dílo v souladu s technickými a právními předpisy České republiky a dotčenými ČSN platnými v době provedení díla, které se tímto stanovují jako závazné.</w:t>
      </w:r>
    </w:p>
    <w:p w14:paraId="2CC68291" w14:textId="59EA6BA9" w:rsidR="00DE7650" w:rsidRPr="00E27AEE" w:rsidRDefault="00DE7650" w:rsidP="00730CD0">
      <w:pPr>
        <w:spacing w:before="120"/>
        <w:ind w:left="720" w:hanging="720"/>
      </w:pPr>
      <w:r w:rsidRPr="00E27AEE">
        <w:t>3.</w:t>
      </w:r>
      <w:r>
        <w:t>2</w:t>
      </w:r>
      <w:r w:rsidRPr="00E27AEE">
        <w:t>.</w:t>
      </w:r>
      <w:r w:rsidR="00C07A74">
        <w:t>3</w:t>
      </w:r>
      <w:r w:rsidRPr="00E27AEE">
        <w:t xml:space="preserve">. </w:t>
      </w:r>
      <w:r w:rsidR="00730CD0">
        <w:tab/>
      </w:r>
      <w:r w:rsidRPr="00E27AEE">
        <w:t>Objednatel se zavazuje poskytnout náležitou součinnost při provádění díla, řádně provedené dílo převzít a zhotoviteli uhradit smluvní cenu za podmínek a v termínu smlouvou sjednaných.</w:t>
      </w:r>
    </w:p>
    <w:p w14:paraId="4CF16A74" w14:textId="77777777" w:rsidR="00850726" w:rsidRPr="00583407" w:rsidRDefault="00850726" w:rsidP="003D62E1">
      <w:pPr>
        <w:spacing w:before="240"/>
        <w:rPr>
          <w:b/>
        </w:rPr>
      </w:pPr>
      <w:r w:rsidRPr="00583407">
        <w:rPr>
          <w:b/>
        </w:rPr>
        <w:t>3.3.</w:t>
      </w:r>
    </w:p>
    <w:p w14:paraId="648DB224" w14:textId="4AA42E9C" w:rsidR="00FF2CF6" w:rsidRDefault="00DE7650" w:rsidP="00730CD0">
      <w:pPr>
        <w:spacing w:before="120"/>
        <w:ind w:left="720" w:hanging="720"/>
      </w:pPr>
      <w:r>
        <w:t xml:space="preserve">3.3.1. </w:t>
      </w:r>
      <w:r w:rsidR="00730CD0">
        <w:tab/>
      </w:r>
      <w:r w:rsidR="001C1C90" w:rsidRPr="00E27AEE">
        <w:t>Zhotovitel prohlašuje, že je oprávněn a odborně způsobilý provádět činnosti dle</w:t>
      </w:r>
      <w:r w:rsidR="0092146D">
        <w:t xml:space="preserve"> </w:t>
      </w:r>
      <w:r w:rsidR="001C1C90" w:rsidRPr="00E27AEE">
        <w:t xml:space="preserve">bodu 3.1. Tuto činnost provede osobně (vlastními pracovníky), je však oprávněn plnit svůj závazek zčásti i za pomoci jiné odborně způsobilé osoby, odpovídá však objednateli vždy, jako by dílo prováděl sám. </w:t>
      </w:r>
      <w:r w:rsidR="00237710" w:rsidRPr="00E27AEE">
        <w:t xml:space="preserve">Zhotovitel prohlašuje, že má oprávnění vykonávat živnost pro plnění předmětu díla této smlouvy. V případě, že objednatel o to požádá, je zhotovitel povinen </w:t>
      </w:r>
      <w:r w:rsidR="00335F86" w:rsidRPr="00E27AEE">
        <w:t>předložit mu aktuální výpis ze živnostenského rejstříku</w:t>
      </w:r>
      <w:r w:rsidR="00237710" w:rsidRPr="00E27AEE">
        <w:t xml:space="preserve">. </w:t>
      </w:r>
    </w:p>
    <w:p w14:paraId="0430AB3A" w14:textId="38A2D5A2" w:rsidR="002F1007" w:rsidRDefault="002F1007" w:rsidP="003D62E1">
      <w:pPr>
        <w:spacing w:before="120"/>
      </w:pPr>
      <w:r>
        <w:t xml:space="preserve">3.3.2 </w:t>
      </w:r>
      <w:r w:rsidR="00730CD0">
        <w:tab/>
      </w:r>
      <w:r>
        <w:t>Zhotovitel prohlašuje, že má zajištěny tyto autorizované či odborně způsobilé osoby:</w:t>
      </w:r>
    </w:p>
    <w:p w14:paraId="5A258977" w14:textId="179CF310" w:rsidR="002F1007" w:rsidRDefault="002F1007" w:rsidP="0092146D">
      <w:pPr>
        <w:spacing w:before="120"/>
      </w:pPr>
      <w:r>
        <w:tab/>
        <w:t xml:space="preserve">- hlavního stavbyvedoucího: </w:t>
      </w:r>
      <w:r w:rsidR="0092146D">
        <w:tab/>
      </w:r>
      <w:r w:rsidR="004D0D1C" w:rsidRPr="004D0D1C">
        <w:rPr>
          <w:highlight w:val="yellow"/>
        </w:rPr>
        <w:t>………………….</w:t>
      </w:r>
    </w:p>
    <w:p w14:paraId="6D177950" w14:textId="5EABE650" w:rsidR="002F1007" w:rsidRDefault="002F1007" w:rsidP="0092146D">
      <w:pPr>
        <w:spacing w:before="120"/>
      </w:pPr>
      <w:r>
        <w:tab/>
        <w:t xml:space="preserve">- stavbyvedoucího: </w:t>
      </w:r>
      <w:r w:rsidR="0092146D">
        <w:tab/>
      </w:r>
      <w:r w:rsidR="0092146D">
        <w:tab/>
      </w:r>
      <w:r w:rsidR="008D260F">
        <w:rPr>
          <w:highlight w:val="yellow"/>
        </w:rPr>
        <w:t>…………………</w:t>
      </w:r>
    </w:p>
    <w:p w14:paraId="0CCF1BE5" w14:textId="13D38038" w:rsidR="00F40642" w:rsidRPr="00F40642" w:rsidRDefault="00F40642" w:rsidP="004B69CA">
      <w:pPr>
        <w:spacing w:before="120"/>
        <w:ind w:left="709"/>
        <w:rPr>
          <w:b/>
          <w:color w:val="FF0000"/>
        </w:rPr>
      </w:pPr>
      <w:ins w:id="3" w:author="Valečková Jana" w:date="2024-04-04T06:58:00Z">
        <w:r>
          <w:t>jejichž prostřednictvím prokázal splnění kvalifikačního předpokladu dle Výzvy k podání nabídek</w:t>
        </w:r>
        <w:r w:rsidRPr="00E05903">
          <w:t xml:space="preserve">. </w:t>
        </w:r>
        <w:r w:rsidRPr="00327CDE">
          <w:t>Stavbyvedoucí</w:t>
        </w:r>
        <w:r>
          <w:t xml:space="preserve"> bude řídit provádění stavby, bude se zdržovat na stavbě a bude se účastnit všech kontrolních dnů na stavbě, pokud nebude předem odsouhlaseno objednatelem jinak. Ostatní osoby uvedené v tomto bodě se budou podílet na předmětu plnění dle této smlouvy, budou se na žádost objednatele účastnit kontrolních dnů na stavbě a jejich případná změna musí být předem písemně odsouhlasena objednatelem. Před případnou změnou a nahrazením výše uvedených osob je povinen zhotovitel prokázat jejich kvalifikaci v rozsahu odpovídajícím podmínkám kvalifikační dokumentace.</w:t>
        </w:r>
      </w:ins>
    </w:p>
    <w:p w14:paraId="2E7288D1" w14:textId="77777777" w:rsidR="009B7D59" w:rsidRPr="00583407" w:rsidRDefault="009B7D59" w:rsidP="003D62E1">
      <w:pPr>
        <w:spacing w:before="240" w:after="120"/>
        <w:rPr>
          <w:b/>
        </w:rPr>
      </w:pPr>
      <w:r w:rsidRPr="00583407">
        <w:rPr>
          <w:b/>
        </w:rPr>
        <w:t>3.4.</w:t>
      </w:r>
    </w:p>
    <w:p w14:paraId="7AF7897F" w14:textId="020E762A" w:rsidR="002A2FC0" w:rsidRPr="00E27AEE" w:rsidRDefault="00890CB9" w:rsidP="00730CD0">
      <w:pPr>
        <w:ind w:left="720" w:hanging="720"/>
      </w:pPr>
      <w:r w:rsidRPr="00E27AEE">
        <w:t>3.4.1.</w:t>
      </w:r>
      <w:r w:rsidR="00FC7F60">
        <w:t xml:space="preserve"> </w:t>
      </w:r>
      <w:r w:rsidR="00730CD0">
        <w:tab/>
      </w:r>
      <w:r w:rsidR="001C1C90" w:rsidRPr="00E27AEE">
        <w:t xml:space="preserve">Zhotovitel je oprávněn využít k plnění předmětu díla pouze </w:t>
      </w:r>
      <w:r w:rsidR="004E3998">
        <w:t>pod</w:t>
      </w:r>
      <w:r w:rsidR="001C1C90" w:rsidRPr="00E27AEE">
        <w:t xml:space="preserve">dodavatele uvedené </w:t>
      </w:r>
      <w:r w:rsidR="001C1C90" w:rsidRPr="00E27AEE">
        <w:lastRenderedPageBreak/>
        <w:t xml:space="preserve">v čestném prohlášení tvořícím přílohu č. </w:t>
      </w:r>
      <w:r w:rsidR="009C255E" w:rsidRPr="00E27AEE">
        <w:t>1</w:t>
      </w:r>
      <w:r w:rsidR="00850726" w:rsidRPr="00E27AEE">
        <w:t xml:space="preserve"> </w:t>
      </w:r>
      <w:r w:rsidR="001C1C90" w:rsidRPr="00E27AEE">
        <w:t xml:space="preserve">této smlouvy.  Pokud se bude na plnění předmětu díla podílet </w:t>
      </w:r>
      <w:r w:rsidR="004E3998">
        <w:t>pod</w:t>
      </w:r>
      <w:r w:rsidR="001C1C90" w:rsidRPr="00E27AEE">
        <w:t>dodavatel neuvedený v příloze č.</w:t>
      </w:r>
      <w:r w:rsidR="00672CE3" w:rsidRPr="00E27AEE">
        <w:t xml:space="preserve"> </w:t>
      </w:r>
      <w:r w:rsidR="009C255E" w:rsidRPr="00E27AEE">
        <w:t>1</w:t>
      </w:r>
      <w:r w:rsidR="001C1C90" w:rsidRPr="00E27AEE">
        <w:t xml:space="preserve"> smlouvy, je zhotovitel povinen uhradit objednateli jednorázovou smluvní pokutu dle </w:t>
      </w:r>
      <w:r w:rsidR="0092146D">
        <w:t xml:space="preserve">bodu </w:t>
      </w:r>
      <w:proofErr w:type="gramStart"/>
      <w:r w:rsidR="001C1C90" w:rsidRPr="00E27AEE">
        <w:t>9.</w:t>
      </w:r>
      <w:r w:rsidR="00286750">
        <w:t>7</w:t>
      </w:r>
      <w:r w:rsidR="0092146D">
        <w:t>.</w:t>
      </w:r>
      <w:r w:rsidR="0021244F">
        <w:t xml:space="preserve"> </w:t>
      </w:r>
      <w:r w:rsidR="001C1C90" w:rsidRPr="00E27AEE">
        <w:t>smlouvy</w:t>
      </w:r>
      <w:proofErr w:type="gramEnd"/>
      <w:r w:rsidR="001C1C90" w:rsidRPr="00E27AEE">
        <w:t>.</w:t>
      </w:r>
    </w:p>
    <w:p w14:paraId="0562C999" w14:textId="2008230A" w:rsidR="009B7D59" w:rsidRDefault="007D0C82" w:rsidP="00730CD0">
      <w:pPr>
        <w:spacing w:before="120"/>
        <w:ind w:left="720" w:hanging="720"/>
      </w:pPr>
      <w:r>
        <w:t>3.4.2</w:t>
      </w:r>
      <w:r w:rsidR="00890CB9" w:rsidRPr="00E27AEE">
        <w:t xml:space="preserve">. </w:t>
      </w:r>
      <w:r w:rsidR="00730CD0">
        <w:tab/>
      </w:r>
      <w:r w:rsidR="004E3998">
        <w:t>Změna pod</w:t>
      </w:r>
      <w:r w:rsidR="009B7D59" w:rsidRPr="00E27AEE">
        <w:t xml:space="preserve">dodavatele je přípustná pouze po předchozím písemném souhlasu objednatele a pouze v případě, že nový, změnou vyvolaný </w:t>
      </w:r>
      <w:r w:rsidR="004E3998">
        <w:t>pod</w:t>
      </w:r>
      <w:r w:rsidR="009B7D59" w:rsidRPr="00E27AEE">
        <w:t xml:space="preserve">dodavatel prokáže splnění části kvalifikace jako </w:t>
      </w:r>
      <w:r w:rsidR="004E3998">
        <w:t>pod</w:t>
      </w:r>
      <w:r w:rsidR="009B7D59" w:rsidRPr="00E27AEE">
        <w:t xml:space="preserve">dodavatel původní a nebude ohrožena schopnost zhotovitele dodat předmět plnění v rozsahu, kvalitě a způsobem, sjednaným touto smlouvou. Objednatel si vyhrazuje právo se změnou </w:t>
      </w:r>
      <w:r w:rsidR="004E3998">
        <w:t>pod</w:t>
      </w:r>
      <w:r w:rsidR="009B7D59" w:rsidRPr="00E27AEE">
        <w:t xml:space="preserve">dodavatele nesouhlasit. V případě souhlasu objednatele se změnou </w:t>
      </w:r>
      <w:r w:rsidR="004E3998">
        <w:t>pod</w:t>
      </w:r>
      <w:r w:rsidR="009B7D59" w:rsidRPr="00E27AEE">
        <w:t xml:space="preserve">dodavatele bude uzavřen mezi smluvními stranami dodatek ke smlouvě. </w:t>
      </w:r>
    </w:p>
    <w:p w14:paraId="39DC9AD2" w14:textId="7334F8CB" w:rsidR="00EF070A" w:rsidRDefault="005F227C" w:rsidP="00730CD0">
      <w:pPr>
        <w:spacing w:before="120"/>
        <w:ind w:left="720" w:hanging="720"/>
      </w:pPr>
      <w:r>
        <w:t xml:space="preserve">3.4.3. </w:t>
      </w:r>
      <w:r w:rsidR="00730CD0">
        <w:tab/>
      </w:r>
      <w:r w:rsidR="00881F24">
        <w:t xml:space="preserve">Zhotovitel se zavazuje k součinnosti při vedení a průběžné aktualizace seznamu všech </w:t>
      </w:r>
      <w:r w:rsidR="004E3998">
        <w:t>pod</w:t>
      </w:r>
      <w:r w:rsidR="00881F24">
        <w:t>dodavatelů včetně výše jejich podílu na akci.</w:t>
      </w:r>
    </w:p>
    <w:p w14:paraId="3D9AF60D" w14:textId="77777777" w:rsidR="002939F6" w:rsidRDefault="001C1C90" w:rsidP="00087623">
      <w:pPr>
        <w:pStyle w:val="SoD"/>
      </w:pPr>
      <w:bookmarkStart w:id="4" w:name="_Toc480375889"/>
      <w:r w:rsidRPr="00E27AEE">
        <w:t>4. Doba plnění</w:t>
      </w:r>
      <w:bookmarkEnd w:id="4"/>
    </w:p>
    <w:p w14:paraId="7369B897" w14:textId="398FB4B2" w:rsidR="00881F24" w:rsidRDefault="0044329B" w:rsidP="00730CD0">
      <w:pPr>
        <w:spacing w:after="120"/>
        <w:rPr>
          <w:b/>
        </w:rPr>
      </w:pPr>
      <w:proofErr w:type="gramStart"/>
      <w:r w:rsidRPr="00087623">
        <w:rPr>
          <w:b/>
        </w:rPr>
        <w:t>4.1</w:t>
      </w:r>
      <w:proofErr w:type="gramEnd"/>
      <w:r w:rsidRPr="00087623">
        <w:rPr>
          <w:b/>
        </w:rPr>
        <w:t>.</w:t>
      </w:r>
      <w:r w:rsidR="00730CD0">
        <w:rPr>
          <w:b/>
        </w:rPr>
        <w:tab/>
      </w:r>
      <w:r w:rsidR="00881F24" w:rsidRPr="00D31761">
        <w:t>Objednatel předá a zhotovitel převezme sta</w:t>
      </w:r>
      <w:r w:rsidR="00CC768D">
        <w:t xml:space="preserve">veniště ve lhůtě </w:t>
      </w:r>
      <w:r w:rsidR="00465691">
        <w:rPr>
          <w:b/>
        </w:rPr>
        <w:t xml:space="preserve">nejpozději </w:t>
      </w:r>
      <w:r w:rsidR="0053485D">
        <w:rPr>
          <w:b/>
        </w:rPr>
        <w:t xml:space="preserve">do </w:t>
      </w:r>
      <w:r w:rsidR="003C06EE">
        <w:rPr>
          <w:b/>
        </w:rPr>
        <w:t>15</w:t>
      </w:r>
      <w:r w:rsidR="00272445">
        <w:rPr>
          <w:b/>
        </w:rPr>
        <w:t>.0</w:t>
      </w:r>
      <w:r w:rsidR="003C06EE">
        <w:rPr>
          <w:b/>
        </w:rPr>
        <w:t>7</w:t>
      </w:r>
      <w:r w:rsidR="00272445">
        <w:rPr>
          <w:b/>
        </w:rPr>
        <w:t>.</w:t>
      </w:r>
      <w:r w:rsidR="00BB05C9">
        <w:rPr>
          <w:b/>
        </w:rPr>
        <w:t>20</w:t>
      </w:r>
      <w:r w:rsidR="0053485D">
        <w:rPr>
          <w:b/>
        </w:rPr>
        <w:t>2</w:t>
      </w:r>
      <w:r w:rsidR="004D0D1C">
        <w:rPr>
          <w:b/>
        </w:rPr>
        <w:t>4</w:t>
      </w:r>
      <w:r w:rsidR="00BB05C9">
        <w:rPr>
          <w:b/>
        </w:rPr>
        <w:t>.</w:t>
      </w:r>
    </w:p>
    <w:p w14:paraId="34F0B87D" w14:textId="19E9BA44" w:rsidR="004C7ED1" w:rsidRPr="00465691" w:rsidRDefault="009C490E" w:rsidP="00730CD0">
      <w:pPr>
        <w:spacing w:before="120"/>
        <w:ind w:firstLine="720"/>
        <w:rPr>
          <w:b/>
        </w:rPr>
      </w:pPr>
      <w:r w:rsidRPr="00D31761">
        <w:t>Zahájení plnění díla (stavební práce</w:t>
      </w:r>
      <w:r w:rsidR="00087623" w:rsidRPr="00713786">
        <w:t>)</w:t>
      </w:r>
      <w:r w:rsidR="00465691">
        <w:t xml:space="preserve">: </w:t>
      </w:r>
      <w:r w:rsidR="003D62E1">
        <w:tab/>
      </w:r>
      <w:proofErr w:type="gramStart"/>
      <w:r w:rsidR="003C06EE" w:rsidRPr="003C06EE">
        <w:rPr>
          <w:b/>
        </w:rPr>
        <w:t>15</w:t>
      </w:r>
      <w:r w:rsidR="00465691" w:rsidRPr="003C06EE">
        <w:rPr>
          <w:b/>
        </w:rPr>
        <w:t>.0</w:t>
      </w:r>
      <w:r w:rsidR="003C06EE" w:rsidRPr="003C06EE">
        <w:rPr>
          <w:b/>
        </w:rPr>
        <w:t>7</w:t>
      </w:r>
      <w:r w:rsidR="00465691" w:rsidRPr="003C06EE">
        <w:rPr>
          <w:b/>
        </w:rPr>
        <w:t>.20</w:t>
      </w:r>
      <w:r w:rsidR="0053485D" w:rsidRPr="003C06EE">
        <w:rPr>
          <w:b/>
        </w:rPr>
        <w:t>2</w:t>
      </w:r>
      <w:r w:rsidR="004D0D1C" w:rsidRPr="003C06EE">
        <w:rPr>
          <w:b/>
        </w:rPr>
        <w:t>4</w:t>
      </w:r>
      <w:proofErr w:type="gramEnd"/>
      <w:r w:rsidR="00BA4448" w:rsidRPr="00465691">
        <w:rPr>
          <w:b/>
        </w:rPr>
        <w:t>.</w:t>
      </w:r>
    </w:p>
    <w:p w14:paraId="7D7CAA42" w14:textId="2E5A7BF8" w:rsidR="005200C3" w:rsidRDefault="009C490E" w:rsidP="00730CD0">
      <w:pPr>
        <w:spacing w:before="240" w:after="120"/>
        <w:rPr>
          <w:b/>
        </w:rPr>
      </w:pPr>
      <w:proofErr w:type="gramStart"/>
      <w:r w:rsidRPr="00713786">
        <w:rPr>
          <w:b/>
        </w:rPr>
        <w:t>4.2</w:t>
      </w:r>
      <w:proofErr w:type="gramEnd"/>
      <w:r w:rsidRPr="00713786">
        <w:rPr>
          <w:b/>
        </w:rPr>
        <w:t>.</w:t>
      </w:r>
      <w:r w:rsidR="00730CD0">
        <w:rPr>
          <w:b/>
        </w:rPr>
        <w:tab/>
      </w:r>
      <w:r w:rsidRPr="00713786">
        <w:t xml:space="preserve">Zhotovitel dokončí dílo nejpozději </w:t>
      </w:r>
      <w:r w:rsidR="00577ABD" w:rsidRPr="003C06EE">
        <w:t xml:space="preserve">do </w:t>
      </w:r>
      <w:r w:rsidR="003D62E1">
        <w:rPr>
          <w:b/>
        </w:rPr>
        <w:tab/>
      </w:r>
      <w:r w:rsidR="003C06EE">
        <w:rPr>
          <w:b/>
        </w:rPr>
        <w:t>15</w:t>
      </w:r>
      <w:r w:rsidR="00626E92">
        <w:rPr>
          <w:b/>
        </w:rPr>
        <w:t>.</w:t>
      </w:r>
      <w:r w:rsidR="003C06EE">
        <w:rPr>
          <w:b/>
        </w:rPr>
        <w:t>11</w:t>
      </w:r>
      <w:r w:rsidR="00626E92">
        <w:rPr>
          <w:b/>
        </w:rPr>
        <w:t>.</w:t>
      </w:r>
      <w:r w:rsidR="00CA055A">
        <w:rPr>
          <w:b/>
        </w:rPr>
        <w:t>202</w:t>
      </w:r>
      <w:r w:rsidR="004D0D1C">
        <w:rPr>
          <w:b/>
        </w:rPr>
        <w:t>4</w:t>
      </w:r>
      <w:r w:rsidR="00F256BB">
        <w:rPr>
          <w:b/>
        </w:rPr>
        <w:t>.</w:t>
      </w:r>
    </w:p>
    <w:p w14:paraId="329C9758" w14:textId="4BEE829A" w:rsidR="00373B8F" w:rsidRDefault="00373B8F" w:rsidP="00730CD0">
      <w:pPr>
        <w:tabs>
          <w:tab w:val="center" w:pos="360"/>
        </w:tabs>
        <w:spacing w:before="120"/>
        <w:ind w:left="720"/>
      </w:pPr>
      <w:r w:rsidRPr="0069447A">
        <w:t>Zadavatel výslovně upozorňuje zhotovitele na nutnost postupovat při realizaci díla tak, aby uveden</w:t>
      </w:r>
      <w:r>
        <w:t>ý termín byl dodržen. Zadavatel</w:t>
      </w:r>
      <w:r w:rsidRPr="0069447A">
        <w:t xml:space="preserve"> souhlasí s tím, aby zhotovitel při současném splnění všech platných norem a předpisů využil maximálně pracovní dobu i mimo standardní pracovní dny, tj. práci v odpoledních směnách a o víkendech takto: v pracovní dny (pondělí – pátek) od 7:00 do 21:00 hodin, v sobotu od 8:00 do 20:00 hodin s tím, že v maximální možné míře využije dobu od 8:00 do 16:00 hodin v pracovní dny a od 8:00 do 12:00 v sobotu.</w:t>
      </w:r>
    </w:p>
    <w:p w14:paraId="363ACC3E" w14:textId="598FE5DD" w:rsidR="009C490E" w:rsidRPr="009C490E" w:rsidRDefault="0044329B" w:rsidP="00730CD0">
      <w:pPr>
        <w:spacing w:before="240"/>
        <w:ind w:left="720" w:hanging="720"/>
      </w:pPr>
      <w:proofErr w:type="gramStart"/>
      <w:r w:rsidRPr="00087623">
        <w:rPr>
          <w:b/>
        </w:rPr>
        <w:t>4.3</w:t>
      </w:r>
      <w:proofErr w:type="gramEnd"/>
      <w:r w:rsidRPr="00087623">
        <w:rPr>
          <w:b/>
        </w:rPr>
        <w:t>.</w:t>
      </w:r>
      <w:r w:rsidR="00730CD0">
        <w:rPr>
          <w:b/>
        </w:rPr>
        <w:tab/>
      </w:r>
      <w:r w:rsidR="00FD30B8" w:rsidRPr="0068501B">
        <w:t>Zhotovitel dílo zcela a řádně dokončí a písemným protokolem</w:t>
      </w:r>
      <w:r w:rsidR="004C7ED1">
        <w:t xml:space="preserve"> předá objednateli nejpozději poslední den dle bodu 4.2.</w:t>
      </w:r>
      <w:r w:rsidR="00886B8C">
        <w:t xml:space="preserve"> </w:t>
      </w:r>
      <w:r w:rsidR="00E30ED7">
        <w:t xml:space="preserve">a </w:t>
      </w:r>
      <w:r w:rsidR="00FD30B8" w:rsidRPr="0068501B">
        <w:t>objednatel d</w:t>
      </w:r>
      <w:r w:rsidR="00D9298B">
        <w:t>ílo ve stejném termínu převezme</w:t>
      </w:r>
      <w:r w:rsidR="00951072" w:rsidRPr="00951072">
        <w:t>.</w:t>
      </w:r>
      <w:r w:rsidR="00FD30B8" w:rsidRPr="0068501B">
        <w:t xml:space="preserve"> </w:t>
      </w:r>
    </w:p>
    <w:p w14:paraId="7864470F" w14:textId="733A9D48" w:rsidR="0044329B" w:rsidRDefault="0058440F" w:rsidP="00730CD0">
      <w:pPr>
        <w:spacing w:before="240"/>
      </w:pPr>
      <w:proofErr w:type="gramStart"/>
      <w:r w:rsidRPr="00087623">
        <w:rPr>
          <w:b/>
        </w:rPr>
        <w:t>4.4</w:t>
      </w:r>
      <w:proofErr w:type="gramEnd"/>
      <w:r w:rsidR="0044329B" w:rsidRPr="00087623">
        <w:rPr>
          <w:b/>
        </w:rPr>
        <w:t>.</w:t>
      </w:r>
      <w:r w:rsidR="00730CD0">
        <w:rPr>
          <w:b/>
        </w:rPr>
        <w:tab/>
      </w:r>
      <w:r w:rsidR="0044329B" w:rsidRPr="0068501B">
        <w:t>Záruční lhůta začíná běžet dnem převzetí díla objednatelem.</w:t>
      </w:r>
    </w:p>
    <w:p w14:paraId="482068AC" w14:textId="3EFAB0BE" w:rsidR="001C1C90" w:rsidRPr="00E27AEE" w:rsidRDefault="001C1C90" w:rsidP="00730CD0">
      <w:pPr>
        <w:spacing w:before="240"/>
        <w:ind w:left="720" w:hanging="720"/>
      </w:pPr>
      <w:proofErr w:type="gramStart"/>
      <w:r w:rsidRPr="00087623">
        <w:rPr>
          <w:b/>
        </w:rPr>
        <w:t>4.</w:t>
      </w:r>
      <w:r w:rsidR="0058440F" w:rsidRPr="00087623">
        <w:rPr>
          <w:b/>
        </w:rPr>
        <w:t>5</w:t>
      </w:r>
      <w:proofErr w:type="gramEnd"/>
      <w:r w:rsidRPr="00087623">
        <w:rPr>
          <w:b/>
        </w:rPr>
        <w:t>.</w:t>
      </w:r>
      <w:r w:rsidR="00730CD0">
        <w:rPr>
          <w:b/>
        </w:rPr>
        <w:tab/>
      </w:r>
      <w:r w:rsidRPr="00E27AEE">
        <w:t xml:space="preserve">Objednatel má právo jednostranně ukončit platnost této smlouvy kdykoliv v průběhu její realizace. Ukončení platnosti provede objednatel písemnou výpovědí doručenou zhotoviteli, která má účinnost dnem </w:t>
      </w:r>
      <w:r w:rsidR="000E323F" w:rsidRPr="00E27AEE">
        <w:t>následujícím po dni doručení</w:t>
      </w:r>
      <w:r w:rsidRPr="00E27AEE">
        <w:t>. Výpovědi smlouvy nebrání předchozí uplatnění pozastávky díla</w:t>
      </w:r>
      <w:r w:rsidR="001243BB" w:rsidRPr="00E27AEE">
        <w:t>. V případě výpovědi je objedn</w:t>
      </w:r>
      <w:r w:rsidRPr="00E27AEE">
        <w:t>atel povinen zhotoviteli uhradit cenu všech již zhotovených částí díla</w:t>
      </w:r>
      <w:r w:rsidR="00335F86" w:rsidRPr="00E27AEE">
        <w:t>,</w:t>
      </w:r>
      <w:r w:rsidRPr="00E27AEE">
        <w:t xml:space="preserve"> a pokud by bylo placeno předem, má naopak zhotovitel povinnost i po výpovědi smlouvy dokončit již zaplacené části díla. </w:t>
      </w:r>
      <w:r w:rsidR="00FC7F60">
        <w:t xml:space="preserve">Objednatel nemá povinnost uhradit zhotoviteli náklady za nákup materiálu pro provedení předmětu plnění, který prokazatelně není ke dni účinnosti písemné výpovědi v místě plnění a není zabudován.  </w:t>
      </w:r>
    </w:p>
    <w:p w14:paraId="5D2EA663" w14:textId="77777777" w:rsidR="001243BB" w:rsidRPr="00087623" w:rsidRDefault="0044329B" w:rsidP="003D62E1">
      <w:pPr>
        <w:spacing w:before="240" w:after="120"/>
        <w:rPr>
          <w:b/>
        </w:rPr>
      </w:pPr>
      <w:r w:rsidRPr="00087623">
        <w:rPr>
          <w:b/>
        </w:rPr>
        <w:t>4.</w:t>
      </w:r>
      <w:r w:rsidR="0058440F" w:rsidRPr="00087623">
        <w:rPr>
          <w:b/>
        </w:rPr>
        <w:t>6</w:t>
      </w:r>
      <w:r w:rsidR="001243BB" w:rsidRPr="00087623">
        <w:rPr>
          <w:b/>
        </w:rPr>
        <w:t xml:space="preserve">. </w:t>
      </w:r>
    </w:p>
    <w:p w14:paraId="61B21315" w14:textId="6052A6F1" w:rsidR="001243BB" w:rsidRDefault="0044329B" w:rsidP="00730CD0">
      <w:pPr>
        <w:ind w:left="720" w:hanging="720"/>
      </w:pPr>
      <w:r w:rsidRPr="00E27AEE">
        <w:t>4.</w:t>
      </w:r>
      <w:r w:rsidR="0058440F">
        <w:t>6</w:t>
      </w:r>
      <w:r w:rsidR="000E323F" w:rsidRPr="00E27AEE">
        <w:t xml:space="preserve">.1. </w:t>
      </w:r>
      <w:r w:rsidR="00730CD0">
        <w:tab/>
      </w:r>
      <w:r w:rsidR="009031A9">
        <w:t xml:space="preserve">Objednatel je oprávněn </w:t>
      </w:r>
      <w:r w:rsidR="009031A9" w:rsidRPr="00286750">
        <w:t>z objektivních důvodů</w:t>
      </w:r>
      <w:r w:rsidR="001243BB" w:rsidRPr="00286750">
        <w:t xml:space="preserve"> zhotoviteli nařídit přer</w:t>
      </w:r>
      <w:r w:rsidR="009031A9" w:rsidRPr="00286750">
        <w:t>ušení provádění díla. V tom případě</w:t>
      </w:r>
      <w:r w:rsidR="001243BB" w:rsidRPr="00286750">
        <w:t xml:space="preserve"> má zhotovitel právo </w:t>
      </w:r>
      <w:r w:rsidR="001243BB" w:rsidRPr="00E27AEE">
        <w:t xml:space="preserve">na prodloužení termínu pro dokončení </w:t>
      </w:r>
      <w:r w:rsidR="003C06EE">
        <w:br/>
      </w:r>
      <w:r w:rsidR="001243BB" w:rsidRPr="00E27AEE">
        <w:t xml:space="preserve">a předání díla, a to o dobu pozastavení provádění díla. Jestliže k nařízení přerušení provádění díla dojde z jiných důvodů než </w:t>
      </w:r>
      <w:r w:rsidR="00A001B6">
        <w:t>nařízen</w:t>
      </w:r>
      <w:r w:rsidR="00286750">
        <w:t>ím</w:t>
      </w:r>
      <w:r w:rsidR="001243BB" w:rsidRPr="00E27AEE">
        <w:t xml:space="preserve"> objednatele, termíny k provádění díla se neprodlužují.</w:t>
      </w:r>
    </w:p>
    <w:p w14:paraId="0792F4C8" w14:textId="5DDB6130" w:rsidR="00257EC0" w:rsidRDefault="0044329B" w:rsidP="00730CD0">
      <w:pPr>
        <w:spacing w:before="120"/>
        <w:ind w:left="720" w:hanging="720"/>
      </w:pPr>
      <w:r w:rsidRPr="00E27AEE">
        <w:t>4.</w:t>
      </w:r>
      <w:r w:rsidR="0058440F">
        <w:t>6</w:t>
      </w:r>
      <w:r w:rsidR="000E323F" w:rsidRPr="00E27AEE">
        <w:t xml:space="preserve">.2. </w:t>
      </w:r>
      <w:r w:rsidR="00730CD0">
        <w:tab/>
      </w:r>
      <w:r w:rsidR="001243BB" w:rsidRPr="00E27AEE">
        <w:t xml:space="preserve">Zhotovitel je oprávněn </w:t>
      </w:r>
      <w:r w:rsidR="00257EC0" w:rsidRPr="00E27AEE">
        <w:t xml:space="preserve">přerušit provádění díla, zjistí-li skryté překážky znemožňující provedení díla sjednaným způsobem. Přerušení provádění díla je zhotovitel povinen písemně oznámit objednateli nejpozději do 24 hodin od přerušení provádění díla. Toto </w:t>
      </w:r>
      <w:r w:rsidR="00257EC0" w:rsidRPr="00E27AEE">
        <w:lastRenderedPageBreak/>
        <w:t xml:space="preserve">oznámení musí obsahovat zprávu o předpokládané délce přerušení, jeho příčinách </w:t>
      </w:r>
      <w:r w:rsidR="003C06EE">
        <w:br/>
      </w:r>
      <w:r w:rsidR="00257EC0" w:rsidRPr="00E27AEE">
        <w:t xml:space="preserve">a navrhovaných opatřeních. Po písemném odsouhlasení této zprávy objednatelem má zhotovitel právo na prodloužení termínu dokončení a předání díla, a to o dobu skutečného trvání přerušení. Během přerušení provádění díla je zhotovitel povinen zajistit ochranu a bezpečnost pozastaveného díla proti zničení, ztrátě nebo poškození, jakož i skladování věcí opatřených k provádění díla. Při </w:t>
      </w:r>
      <w:r w:rsidR="003C4799" w:rsidRPr="00E27AEE">
        <w:t>přerušení provádění díla ze strany objednatele nebo pro skryté překážky nese odůvodněné nezbytně nutné náklady zhotovitele vyplývající z přerušení provádění díla objednatel.</w:t>
      </w:r>
    </w:p>
    <w:p w14:paraId="2BC56291" w14:textId="0DAB0706" w:rsidR="008234E8" w:rsidRDefault="0058440F" w:rsidP="00730CD0">
      <w:pPr>
        <w:spacing w:before="120"/>
        <w:ind w:left="720" w:hanging="720"/>
      </w:pPr>
      <w:r>
        <w:t>4.6</w:t>
      </w:r>
      <w:r w:rsidR="000E323F" w:rsidRPr="00E27AEE">
        <w:t xml:space="preserve">.3. </w:t>
      </w:r>
      <w:r w:rsidR="00730CD0">
        <w:tab/>
      </w:r>
      <w:r w:rsidR="003C4799" w:rsidRPr="00E27AEE">
        <w:t>Zhotovitel je povinen v případě prodlení trvajícího déle než 7 dní oproti plánovanému postupu prací realizovat na stavbě souhrn opatření (např. posílení kapacit, prodloužený režim pracovního dne atd.) za</w:t>
      </w:r>
      <w:r w:rsidR="00E47D16">
        <w:t xml:space="preserve">jišťujících vyrovnání zpoždění, </w:t>
      </w:r>
      <w:r w:rsidR="003C4799" w:rsidRPr="00E27AEE">
        <w:t xml:space="preserve">a to </w:t>
      </w:r>
      <w:r w:rsidR="00E47D16">
        <w:t xml:space="preserve">minimálně </w:t>
      </w:r>
      <w:r w:rsidR="003C4799" w:rsidRPr="00E27AEE">
        <w:t>do doby, než bude prokazatelně dosaženo souladu s plánovaným postupem prací.</w:t>
      </w:r>
    </w:p>
    <w:p w14:paraId="4E631A35" w14:textId="50F97930" w:rsidR="003C4799" w:rsidRDefault="0044329B" w:rsidP="00730CD0">
      <w:pPr>
        <w:spacing w:before="120"/>
        <w:ind w:left="720" w:hanging="720"/>
      </w:pPr>
      <w:r w:rsidRPr="00E27AEE">
        <w:t>4.</w:t>
      </w:r>
      <w:r w:rsidR="0058440F">
        <w:t>6</w:t>
      </w:r>
      <w:r w:rsidR="000E323F" w:rsidRPr="00E27AEE">
        <w:t xml:space="preserve">.4. </w:t>
      </w:r>
      <w:r w:rsidR="00730CD0">
        <w:tab/>
      </w:r>
      <w:r w:rsidR="003C4799" w:rsidRPr="00E27AEE">
        <w:t xml:space="preserve">Zhotovitel je povinen bezodkladně písemně </w:t>
      </w:r>
      <w:r w:rsidR="00233524">
        <w:t xml:space="preserve">e-mailem </w:t>
      </w:r>
      <w:r w:rsidR="003C4799" w:rsidRPr="00E27AEE">
        <w:t xml:space="preserve">informovat objednatele </w:t>
      </w:r>
      <w:r w:rsidR="004D0D1C">
        <w:br/>
      </w:r>
      <w:r w:rsidR="003C4799" w:rsidRPr="00E27AEE">
        <w:t>o veškerých okolnostech, které mohou mít vliv na termín dokončení díla.</w:t>
      </w:r>
    </w:p>
    <w:p w14:paraId="4AF152AC" w14:textId="77777777" w:rsidR="001C1C90" w:rsidRDefault="001C1C90" w:rsidP="007277C7">
      <w:pPr>
        <w:pStyle w:val="SoD"/>
      </w:pPr>
      <w:bookmarkStart w:id="5" w:name="_Toc480375890"/>
      <w:r w:rsidRPr="00E27AEE">
        <w:t>5. Cena díla</w:t>
      </w:r>
      <w:bookmarkEnd w:id="5"/>
    </w:p>
    <w:p w14:paraId="59EA5E1D" w14:textId="77777777" w:rsidR="00E0127F" w:rsidRPr="00E27AEE" w:rsidRDefault="00E0127F" w:rsidP="00E0127F">
      <w:r w:rsidRPr="00E27AEE">
        <w:t xml:space="preserve">Cena nejvýše přípustná za zhotovení díla je stanovená dohodou smluvních stran a je dána nabídkovou cenou </w:t>
      </w:r>
      <w:r w:rsidRPr="00A961EF">
        <w:t xml:space="preserve">zhotovitele ze </w:t>
      </w:r>
      <w:r w:rsidRPr="00F458C2">
        <w:rPr>
          <w:highlight w:val="yellow"/>
        </w:rPr>
        <w:t>dne …………</w:t>
      </w:r>
      <w:proofErr w:type="gramStart"/>
      <w:r w:rsidRPr="00F458C2">
        <w:rPr>
          <w:highlight w:val="yellow"/>
        </w:rPr>
        <w:t>…...</w:t>
      </w:r>
      <w:proofErr w:type="gramEnd"/>
    </w:p>
    <w:p w14:paraId="0F2956E1" w14:textId="77777777" w:rsidR="00E0127F" w:rsidRPr="00087623" w:rsidRDefault="00E0127F" w:rsidP="0092146D">
      <w:pPr>
        <w:spacing w:before="240"/>
        <w:rPr>
          <w:b/>
        </w:rPr>
      </w:pPr>
      <w:r w:rsidRPr="00087623">
        <w:rPr>
          <w:b/>
        </w:rPr>
        <w:t>5.1.</w:t>
      </w:r>
    </w:p>
    <w:p w14:paraId="71C8E397" w14:textId="40B6F18C" w:rsidR="007B3FAC" w:rsidRDefault="00E0127F" w:rsidP="0021244F">
      <w:r>
        <w:t xml:space="preserve">5.1.1. </w:t>
      </w:r>
      <w:r w:rsidR="007B3FAC">
        <w:tab/>
      </w:r>
      <w:r w:rsidRPr="00A961EF">
        <w:t>Cena za zhotovení díla (</w:t>
      </w:r>
      <w:r w:rsidRPr="00951072">
        <w:t>na základě</w:t>
      </w:r>
      <w:r w:rsidRPr="00A961EF">
        <w:t xml:space="preserve"> oceněného soupisu prací s výkazem výměr</w:t>
      </w:r>
      <w:r>
        <w:t xml:space="preserve">, </w:t>
      </w:r>
      <w:r w:rsidRPr="00951072">
        <w:t xml:space="preserve">příloha </w:t>
      </w:r>
    </w:p>
    <w:p w14:paraId="63A7E9C1" w14:textId="442C4F05" w:rsidR="00E92EEC" w:rsidRPr="00EF6F1A" w:rsidRDefault="00E0127F" w:rsidP="0021244F">
      <w:pPr>
        <w:ind w:firstLine="720"/>
      </w:pPr>
      <w:r w:rsidRPr="00951072">
        <w:t>č. 2</w:t>
      </w:r>
      <w:r w:rsidR="0092146D">
        <w:t xml:space="preserve"> smlouvy</w:t>
      </w:r>
      <w:r w:rsidR="007B3FAC">
        <w:t>)</w:t>
      </w:r>
      <w:r w:rsidRPr="00A961EF">
        <w:t xml:space="preserve"> činí</w:t>
      </w:r>
      <w:r>
        <w:t>:</w:t>
      </w:r>
      <w:r w:rsidR="007B3FAC">
        <w:tab/>
      </w:r>
      <w:r w:rsidR="007B3FAC">
        <w:tab/>
      </w:r>
      <w:r w:rsidR="007B3FAC">
        <w:tab/>
      </w:r>
      <w:r w:rsidR="007B3FAC">
        <w:tab/>
      </w:r>
      <w:r w:rsidRPr="00F44301">
        <w:rPr>
          <w:highlight w:val="yellow"/>
        </w:rPr>
        <w:t>…………………. Kč bez DPH</w:t>
      </w:r>
    </w:p>
    <w:p w14:paraId="0D608AD2" w14:textId="77777777" w:rsidR="00E0127F" w:rsidRPr="00E27AEE" w:rsidRDefault="00E0127F" w:rsidP="007B3FAC">
      <w:pPr>
        <w:spacing w:before="120"/>
        <w:ind w:left="709" w:hanging="709"/>
      </w:pPr>
      <w:r w:rsidRPr="00E27AEE">
        <w:t xml:space="preserve">5.2.2. DPH bude účtováno dle právních předpisů platných v době vystavení daňového dokladu. Celková smluvní cena díla je stanovena oceněním </w:t>
      </w:r>
      <w:r>
        <w:t xml:space="preserve">soupisu prací s </w:t>
      </w:r>
      <w:r w:rsidRPr="00E27AEE">
        <w:t>výkaz</w:t>
      </w:r>
      <w:r>
        <w:t>em</w:t>
      </w:r>
      <w:r w:rsidRPr="00E27AEE">
        <w:t xml:space="preserve"> výměr předloženého objednatelem v rámci zadávacího řízení veřejné zakázky na zhotovení díla dle této smlouvy. Oceněný </w:t>
      </w:r>
      <w:r>
        <w:t xml:space="preserve">soupis prací s </w:t>
      </w:r>
      <w:r w:rsidRPr="00E27AEE">
        <w:t>výkaz</w:t>
      </w:r>
      <w:r>
        <w:t>em</w:t>
      </w:r>
      <w:r w:rsidRPr="00E27AEE">
        <w:t xml:space="preserve"> výměr zpracovaný zhotovitelem ve formě položkového rozpočtu z nabídky podané zhotovitelem </w:t>
      </w:r>
      <w:r w:rsidRPr="00AB2093">
        <w:t xml:space="preserve">dne </w:t>
      </w:r>
      <w:r w:rsidRPr="00E61F3D">
        <w:rPr>
          <w:highlight w:val="yellow"/>
        </w:rPr>
        <w:t>……………..</w:t>
      </w:r>
      <w:r w:rsidRPr="00A961EF">
        <w:t xml:space="preserve"> tvoří</w:t>
      </w:r>
      <w:r w:rsidRPr="00E27AEE">
        <w:t xml:space="preserve"> přílohu č. 2 </w:t>
      </w:r>
      <w:proofErr w:type="gramStart"/>
      <w:r w:rsidRPr="00E27AEE">
        <w:t>této</w:t>
      </w:r>
      <w:proofErr w:type="gramEnd"/>
      <w:r w:rsidRPr="00E27AEE">
        <w:t xml:space="preserve"> smlouvy. </w:t>
      </w:r>
    </w:p>
    <w:p w14:paraId="48BB820B" w14:textId="179B1E02" w:rsidR="00E0127F" w:rsidRPr="00E725C5" w:rsidRDefault="00E0127F" w:rsidP="007B3FAC">
      <w:pPr>
        <w:spacing w:before="120"/>
        <w:ind w:left="709" w:hanging="709"/>
      </w:pPr>
      <w:r w:rsidRPr="00E725C5">
        <w:t>5.2.3</w:t>
      </w:r>
      <w:r w:rsidR="007B3FAC">
        <w:tab/>
      </w:r>
      <w:r w:rsidRPr="00E725C5">
        <w:t>Zhotovitel prohlašuje, že ke dni podpisu smlouvy není evidován jako nespolehlivý plátce a pokud se zhotovitel stane nespolehlivým plátcem, hodnota plnění odpovídající dani bude hrazena objednatelem přímo na účet správce daně v režimu podle §109</w:t>
      </w:r>
      <w:r>
        <w:t>a z</w:t>
      </w:r>
      <w:r w:rsidRPr="00E725C5">
        <w:t>ákona o DPH.</w:t>
      </w:r>
    </w:p>
    <w:p w14:paraId="1DEE5EE2" w14:textId="4D119250" w:rsidR="00E0127F" w:rsidRDefault="00E0127F" w:rsidP="007B3FAC">
      <w:pPr>
        <w:spacing w:before="120"/>
        <w:ind w:left="709" w:hanging="709"/>
      </w:pPr>
      <w:r w:rsidRPr="00E725C5">
        <w:t>5.2.4</w:t>
      </w:r>
      <w:r w:rsidR="007B3FAC">
        <w:tab/>
      </w:r>
      <w:r>
        <w:t>Pokud se zhotovitel stane nespolehlivým plátcem, je povinen tuto skutečnost bezodkladně oznámit objednateli.</w:t>
      </w:r>
    </w:p>
    <w:p w14:paraId="36EB6732" w14:textId="77777777" w:rsidR="001C1C90" w:rsidRPr="00087623" w:rsidRDefault="001C1C90" w:rsidP="001917F3">
      <w:pPr>
        <w:spacing w:before="240" w:after="120"/>
        <w:outlineLvl w:val="0"/>
        <w:rPr>
          <w:b/>
        </w:rPr>
      </w:pPr>
      <w:r w:rsidRPr="00087623">
        <w:rPr>
          <w:b/>
        </w:rPr>
        <w:t xml:space="preserve">5.3. </w:t>
      </w:r>
    </w:p>
    <w:p w14:paraId="7FE2C64C" w14:textId="3883DA42" w:rsidR="00BD4AF3" w:rsidRDefault="000E323F" w:rsidP="00730CD0">
      <w:pPr>
        <w:ind w:left="720" w:hanging="720"/>
      </w:pPr>
      <w:r w:rsidRPr="00E27AEE">
        <w:t xml:space="preserve">5.3.1. </w:t>
      </w:r>
      <w:r w:rsidR="00730CD0">
        <w:tab/>
      </w:r>
      <w:r w:rsidR="007E3C1A" w:rsidRPr="00E27AEE">
        <w:t xml:space="preserve">Celková cena díla je stanovena dohodou smluvních stran jako cena maximální, nejvýše přípustná a překročitelná pouze při splnění podmínek stanovených výslovně touto smlouvou. </w:t>
      </w:r>
      <w:r w:rsidR="00BD4AF3" w:rsidRPr="00E27AEE">
        <w:t>Cenovou nabídku vypracoval zhotovitel a nese plné riziko její správnosti a úplnosti a zodpovídá za to, že dílo dle této smlouvy</w:t>
      </w:r>
      <w:r w:rsidR="00BD4AF3">
        <w:t xml:space="preserve"> lze v plném rozsahu za </w:t>
      </w:r>
      <w:r w:rsidR="00BD4AF3" w:rsidRPr="00E27AEE">
        <w:t xml:space="preserve">nabídkovou cenu zhotovitele realizovat. </w:t>
      </w:r>
    </w:p>
    <w:p w14:paraId="39DE4958" w14:textId="3558F8A8" w:rsidR="000E0BEB" w:rsidRPr="00E27AEE" w:rsidRDefault="002F2251" w:rsidP="00087623">
      <w:pPr>
        <w:spacing w:before="120"/>
      </w:pPr>
      <w:r>
        <w:t>5.3.2</w:t>
      </w:r>
      <w:r w:rsidR="000E323F" w:rsidRPr="00E27AEE">
        <w:t xml:space="preserve">. </w:t>
      </w:r>
      <w:r w:rsidR="00730CD0">
        <w:tab/>
      </w:r>
      <w:r w:rsidR="000E0BEB" w:rsidRPr="00E27AEE">
        <w:t xml:space="preserve">Smluvní cenu uvedenou v bodě </w:t>
      </w:r>
      <w:proofErr w:type="gramStart"/>
      <w:r w:rsidR="000E0BEB" w:rsidRPr="00E27AEE">
        <w:t>5.2. lze</w:t>
      </w:r>
      <w:proofErr w:type="gramEnd"/>
      <w:r w:rsidR="000E0BEB" w:rsidRPr="00E27AEE">
        <w:t xml:space="preserve"> změnit</w:t>
      </w:r>
      <w:r>
        <w:t xml:space="preserve"> pouze</w:t>
      </w:r>
      <w:r w:rsidR="000E0BEB" w:rsidRPr="00E27AEE">
        <w:t xml:space="preserve"> v těchto případech:</w:t>
      </w:r>
    </w:p>
    <w:p w14:paraId="1FB09900" w14:textId="77777777" w:rsidR="00A243A1" w:rsidRPr="001917F3" w:rsidRDefault="00A243A1" w:rsidP="001917F3">
      <w:pPr>
        <w:pStyle w:val="Odstavecseseznamem"/>
        <w:numPr>
          <w:ilvl w:val="0"/>
          <w:numId w:val="22"/>
        </w:numPr>
        <w:rPr>
          <w:rFonts w:ascii="Times New Roman" w:hAnsi="Times New Roman"/>
          <w:sz w:val="24"/>
          <w:szCs w:val="24"/>
        </w:rPr>
      </w:pPr>
      <w:r w:rsidRPr="001917F3">
        <w:rPr>
          <w:rFonts w:ascii="Times New Roman" w:hAnsi="Times New Roman"/>
          <w:sz w:val="24"/>
          <w:szCs w:val="24"/>
        </w:rPr>
        <w:t>pokud dojde po podpisu smlouvy a před termínem dokončení ke změnám sazeb v</w:t>
      </w:r>
      <w:r w:rsidR="00087623" w:rsidRPr="001917F3">
        <w:rPr>
          <w:rFonts w:ascii="Times New Roman" w:hAnsi="Times New Roman"/>
          <w:sz w:val="24"/>
          <w:szCs w:val="24"/>
        </w:rPr>
        <w:t> </w:t>
      </w:r>
      <w:r w:rsidRPr="001917F3">
        <w:rPr>
          <w:rFonts w:ascii="Times New Roman" w:hAnsi="Times New Roman"/>
          <w:sz w:val="24"/>
          <w:szCs w:val="24"/>
        </w:rPr>
        <w:t>DPH</w:t>
      </w:r>
      <w:r w:rsidR="00087623" w:rsidRPr="001917F3">
        <w:rPr>
          <w:rFonts w:ascii="Times New Roman" w:hAnsi="Times New Roman"/>
          <w:sz w:val="24"/>
          <w:szCs w:val="24"/>
        </w:rPr>
        <w:t>,</w:t>
      </w:r>
    </w:p>
    <w:p w14:paraId="54EA5B48" w14:textId="77777777" w:rsidR="00A243A1" w:rsidRPr="001917F3" w:rsidRDefault="00A243A1" w:rsidP="001917F3">
      <w:pPr>
        <w:pStyle w:val="Odstavecseseznamem"/>
        <w:numPr>
          <w:ilvl w:val="0"/>
          <w:numId w:val="22"/>
        </w:numPr>
        <w:rPr>
          <w:rFonts w:ascii="Times New Roman" w:hAnsi="Times New Roman"/>
          <w:sz w:val="24"/>
          <w:szCs w:val="24"/>
        </w:rPr>
      </w:pPr>
      <w:r w:rsidRPr="001917F3">
        <w:rPr>
          <w:rFonts w:ascii="Times New Roman" w:hAnsi="Times New Roman"/>
          <w:sz w:val="24"/>
          <w:szCs w:val="24"/>
        </w:rPr>
        <w:t xml:space="preserve">pokud objednatel bude požadovat </w:t>
      </w:r>
      <w:r w:rsidR="005B4BD2" w:rsidRPr="001917F3">
        <w:rPr>
          <w:rFonts w:ascii="Times New Roman" w:hAnsi="Times New Roman"/>
          <w:sz w:val="24"/>
          <w:szCs w:val="24"/>
        </w:rPr>
        <w:t xml:space="preserve">rozšíření </w:t>
      </w:r>
      <w:r w:rsidR="00AF580D" w:rsidRPr="001917F3">
        <w:rPr>
          <w:rFonts w:ascii="Times New Roman" w:hAnsi="Times New Roman"/>
          <w:sz w:val="24"/>
          <w:szCs w:val="24"/>
        </w:rPr>
        <w:t xml:space="preserve">nebo zkrácení </w:t>
      </w:r>
      <w:r w:rsidR="005B4BD2" w:rsidRPr="001917F3">
        <w:rPr>
          <w:rFonts w:ascii="Times New Roman" w:hAnsi="Times New Roman"/>
          <w:sz w:val="24"/>
          <w:szCs w:val="24"/>
        </w:rPr>
        <w:t>díla oproti roz</w:t>
      </w:r>
      <w:r w:rsidR="00087623" w:rsidRPr="001917F3">
        <w:rPr>
          <w:rFonts w:ascii="Times New Roman" w:hAnsi="Times New Roman"/>
          <w:sz w:val="24"/>
          <w:szCs w:val="24"/>
        </w:rPr>
        <w:t>sahu stanovenému v této smlouvě,</w:t>
      </w:r>
    </w:p>
    <w:p w14:paraId="3DBCC188" w14:textId="77777777" w:rsidR="00A243A1" w:rsidRPr="001917F3" w:rsidRDefault="00A243A1" w:rsidP="001917F3">
      <w:pPr>
        <w:pStyle w:val="Odstavecseseznamem"/>
        <w:numPr>
          <w:ilvl w:val="0"/>
          <w:numId w:val="22"/>
        </w:numPr>
        <w:rPr>
          <w:rFonts w:ascii="Times New Roman" w:hAnsi="Times New Roman"/>
          <w:sz w:val="24"/>
          <w:szCs w:val="24"/>
        </w:rPr>
      </w:pPr>
      <w:r w:rsidRPr="001917F3">
        <w:rPr>
          <w:rFonts w:ascii="Times New Roman" w:hAnsi="Times New Roman"/>
          <w:sz w:val="24"/>
          <w:szCs w:val="24"/>
        </w:rPr>
        <w:t>bude-li zjištěno, že některé ze sjednaných prací nebo dodávek nelze provést n</w:t>
      </w:r>
      <w:r w:rsidR="00087623" w:rsidRPr="001917F3">
        <w:rPr>
          <w:rFonts w:ascii="Times New Roman" w:hAnsi="Times New Roman"/>
          <w:sz w:val="24"/>
          <w:szCs w:val="24"/>
        </w:rPr>
        <w:t>ebo jejich provedení není nutné,</w:t>
      </w:r>
    </w:p>
    <w:p w14:paraId="0D595939" w14:textId="77777777" w:rsidR="00A243A1" w:rsidRDefault="00A243A1" w:rsidP="001917F3">
      <w:pPr>
        <w:pStyle w:val="Odstavecseseznamem"/>
        <w:numPr>
          <w:ilvl w:val="0"/>
          <w:numId w:val="22"/>
        </w:numPr>
        <w:spacing w:after="0"/>
      </w:pPr>
      <w:r w:rsidRPr="001917F3">
        <w:rPr>
          <w:rFonts w:ascii="Times New Roman" w:hAnsi="Times New Roman"/>
          <w:sz w:val="24"/>
          <w:szCs w:val="24"/>
        </w:rPr>
        <w:lastRenderedPageBreak/>
        <w:t xml:space="preserve">pokud se při </w:t>
      </w:r>
      <w:r w:rsidR="005B4BD2" w:rsidRPr="001917F3">
        <w:rPr>
          <w:rFonts w:ascii="Times New Roman" w:hAnsi="Times New Roman"/>
          <w:sz w:val="24"/>
          <w:szCs w:val="24"/>
        </w:rPr>
        <w:t>provádění díla</w:t>
      </w:r>
      <w:r w:rsidRPr="001917F3">
        <w:rPr>
          <w:rFonts w:ascii="Times New Roman" w:hAnsi="Times New Roman"/>
          <w:sz w:val="24"/>
          <w:szCs w:val="24"/>
        </w:rPr>
        <w:t xml:space="preserve"> objeví skutečnosti nepředvídatelné v době podpisu smlouvy, zhotovitelem nezaviněné</w:t>
      </w:r>
      <w:r w:rsidRPr="00E27AEE">
        <w:t>.</w:t>
      </w:r>
    </w:p>
    <w:p w14:paraId="37C098E1" w14:textId="5B828177" w:rsidR="009031A9" w:rsidRPr="009031A9" w:rsidRDefault="009031A9" w:rsidP="00735143">
      <w:pPr>
        <w:spacing w:before="120" w:after="120"/>
        <w:ind w:firstLine="720"/>
        <w:rPr>
          <w:color w:val="FF0000"/>
        </w:rPr>
      </w:pPr>
      <w:r w:rsidRPr="00735143">
        <w:t>Výše uvedeným není dotčena závaznost § 222 zákona o zadávání veřejných zakázek</w:t>
      </w:r>
      <w:r w:rsidRPr="00735143">
        <w:rPr>
          <w:color w:val="FF0000"/>
        </w:rPr>
        <w:t>.</w:t>
      </w:r>
    </w:p>
    <w:p w14:paraId="40AA3F78" w14:textId="70F8335A" w:rsidR="00A243A1" w:rsidRDefault="00A243A1" w:rsidP="001917F3">
      <w:pPr>
        <w:spacing w:before="240" w:after="120"/>
        <w:outlineLvl w:val="0"/>
        <w:rPr>
          <w:b/>
        </w:rPr>
      </w:pPr>
      <w:r w:rsidRPr="00087623">
        <w:rPr>
          <w:b/>
        </w:rPr>
        <w:t>5.</w:t>
      </w:r>
      <w:r w:rsidR="005B4BD2" w:rsidRPr="00087623">
        <w:rPr>
          <w:b/>
        </w:rPr>
        <w:t>4</w:t>
      </w:r>
      <w:r w:rsidRPr="00087623">
        <w:rPr>
          <w:b/>
        </w:rPr>
        <w:t>.</w:t>
      </w:r>
      <w:r w:rsidR="0007244A" w:rsidRPr="00087623">
        <w:rPr>
          <w:b/>
        </w:rPr>
        <w:t xml:space="preserve"> </w:t>
      </w:r>
      <w:r w:rsidR="001917F3">
        <w:rPr>
          <w:b/>
        </w:rPr>
        <w:tab/>
      </w:r>
      <w:r w:rsidRPr="00087623">
        <w:rPr>
          <w:b/>
        </w:rPr>
        <w:t>Způsob změny ceny</w:t>
      </w:r>
    </w:p>
    <w:p w14:paraId="5E51A300" w14:textId="29B9D40D" w:rsidR="00087623" w:rsidRPr="001917F3" w:rsidRDefault="005B4BD2" w:rsidP="00583407">
      <w:pPr>
        <w:rPr>
          <w:u w:val="single"/>
        </w:rPr>
      </w:pPr>
      <w:r w:rsidRPr="001917F3">
        <w:rPr>
          <w:u w:val="single"/>
        </w:rPr>
        <w:t>5.4</w:t>
      </w:r>
      <w:r w:rsidR="00A243A1" w:rsidRPr="001917F3">
        <w:rPr>
          <w:u w:val="single"/>
        </w:rPr>
        <w:t xml:space="preserve">.1. </w:t>
      </w:r>
      <w:r w:rsidR="0021244F">
        <w:rPr>
          <w:u w:val="single"/>
        </w:rPr>
        <w:t xml:space="preserve">  </w:t>
      </w:r>
      <w:r w:rsidR="00A243A1" w:rsidRPr="001917F3">
        <w:rPr>
          <w:u w:val="single"/>
        </w:rPr>
        <w:t xml:space="preserve">Zvýšení ceny díla </w:t>
      </w:r>
    </w:p>
    <w:p w14:paraId="7CE730FB" w14:textId="123E8183" w:rsidR="004F03B8" w:rsidRDefault="00A243A1" w:rsidP="00730CD0">
      <w:pPr>
        <w:spacing w:before="120" w:after="120"/>
        <w:ind w:left="720"/>
      </w:pPr>
      <w:r w:rsidRPr="00E27AEE">
        <w:t>Nastane-li některá ze skutečností v </w:t>
      </w:r>
      <w:r w:rsidR="007B3FAC">
        <w:t>bodě</w:t>
      </w:r>
      <w:r w:rsidRPr="00E27AEE">
        <w:t xml:space="preserve"> 5.</w:t>
      </w:r>
      <w:r w:rsidR="005B4BD2" w:rsidRPr="00E27AEE">
        <w:t>3</w:t>
      </w:r>
      <w:r w:rsidRPr="00E27AEE">
        <w:t>.</w:t>
      </w:r>
      <w:r w:rsidR="00004630">
        <w:t>2</w:t>
      </w:r>
      <w:r w:rsidR="0007244A" w:rsidRPr="00E27AEE">
        <w:t>.</w:t>
      </w:r>
      <w:r w:rsidRPr="00E27AEE">
        <w:t xml:space="preserve"> této smlouvy</w:t>
      </w:r>
      <w:r w:rsidR="005B4BD2" w:rsidRPr="00E27AEE">
        <w:t xml:space="preserve"> </w:t>
      </w:r>
      <w:r w:rsidRPr="00E27AEE">
        <w:t>a je odůvodněno zvýšení ceny díla, je zhotovitel povinen provést výpočet změny ceny díla a předložit jej objednateli k</w:t>
      </w:r>
      <w:r w:rsidR="00156E67" w:rsidRPr="00E27AEE">
        <w:t> </w:t>
      </w:r>
      <w:r w:rsidRPr="00E27AEE">
        <w:t>odsouhlasení</w:t>
      </w:r>
      <w:r w:rsidR="00156E67" w:rsidRPr="00E27AEE">
        <w:t xml:space="preserve"> na vyplněném formuláři změnového listu</w:t>
      </w:r>
      <w:r w:rsidR="00893720" w:rsidRPr="00E27AEE">
        <w:t xml:space="preserve"> (příloha</w:t>
      </w:r>
      <w:r w:rsidR="00087623">
        <w:t xml:space="preserve"> </w:t>
      </w:r>
      <w:r w:rsidR="00893720" w:rsidRPr="00E27AEE">
        <w:t>č. 3)</w:t>
      </w:r>
      <w:r w:rsidR="00156E67" w:rsidRPr="00E27AEE">
        <w:t>, kde budou vyčísleny a popsány práce, které se vzhledem ke změně provádět nebudou a práce, které je nutno provést navíc</w:t>
      </w:r>
      <w:r w:rsidRPr="00E27AEE">
        <w:t>.</w:t>
      </w:r>
      <w:r w:rsidR="004F03B8" w:rsidRPr="004F03B8">
        <w:t xml:space="preserve"> </w:t>
      </w:r>
      <w:r w:rsidR="004F03B8">
        <w:t>V případě změny u prací, které jsou obsaženy v oceněném soupisu prací, bude změna ceny stanovena na základě jednotkové ceny dané práce. V případě změn u ostatních prací bude jejich zhotovitelem vypočtená cena rovna max. cenám uvedeným v ceníku URS.</w:t>
      </w:r>
    </w:p>
    <w:p w14:paraId="4C4F024C" w14:textId="02FB2FD2" w:rsidR="00A243A1" w:rsidRPr="00E27AEE" w:rsidRDefault="00A243A1" w:rsidP="00730CD0">
      <w:pPr>
        <w:ind w:left="720"/>
      </w:pPr>
      <w:r w:rsidRPr="00E27AEE">
        <w:t>Zhotoviteli vzniká právo na navýšení ceny díla až po odsouhlasení změny ceny díla objednatelem</w:t>
      </w:r>
      <w:r w:rsidR="00156E67" w:rsidRPr="00E27AEE">
        <w:t xml:space="preserve"> a projektantem</w:t>
      </w:r>
      <w:r w:rsidR="00EB656B">
        <w:t xml:space="preserve"> a autorským dozorem pokud není shodný </w:t>
      </w:r>
      <w:r w:rsidR="007B3FAC">
        <w:br/>
      </w:r>
      <w:r w:rsidR="00EB656B">
        <w:t>s projektantem</w:t>
      </w:r>
      <w:r w:rsidRPr="00E27AEE">
        <w:t>. Zhotoviteli zaniká jakýkoli nárok na zvýšení ceny díla, jestliže písemně neoznámí nutnost jejího překročení a výši požadovaného zvýšení bez zbytečného odkladu poté, co se o něm dozvěděl nebo při řádné péči mohl a měl dozvědět, nejpozději do 10 dnů. Písemné oznámení nezakládá nárok zhotovitele na zvýšení ceny díla.</w:t>
      </w:r>
      <w:r w:rsidR="00171BC1" w:rsidRPr="00E27AEE">
        <w:t xml:space="preserve"> Pokud zhotovitel provede vícepráce bez předchozího sjednání písemného dodatku ke smlouvě, nevznikne na jeho straně nárok na zaplacení jejich ceny; tato okolnost však nezbavuje zhotovitele </w:t>
      </w:r>
      <w:r w:rsidR="006F0E08" w:rsidRPr="00E27AEE">
        <w:t>odpovědnosti za vady takto provedené části díla.</w:t>
      </w:r>
    </w:p>
    <w:p w14:paraId="0E17F3DB" w14:textId="5908B476" w:rsidR="00087623" w:rsidRPr="001917F3" w:rsidRDefault="00A243A1" w:rsidP="001917F3">
      <w:pPr>
        <w:spacing w:before="120" w:after="120"/>
        <w:rPr>
          <w:u w:val="single"/>
        </w:rPr>
      </w:pPr>
      <w:r w:rsidRPr="001917F3">
        <w:rPr>
          <w:u w:val="single"/>
        </w:rPr>
        <w:t>5.</w:t>
      </w:r>
      <w:r w:rsidR="005B4BD2" w:rsidRPr="001917F3">
        <w:rPr>
          <w:u w:val="single"/>
        </w:rPr>
        <w:t>4</w:t>
      </w:r>
      <w:r w:rsidRPr="001917F3">
        <w:rPr>
          <w:u w:val="single"/>
        </w:rPr>
        <w:t xml:space="preserve">.2. </w:t>
      </w:r>
      <w:r w:rsidR="0021244F">
        <w:rPr>
          <w:u w:val="single"/>
        </w:rPr>
        <w:t xml:space="preserve"> </w:t>
      </w:r>
      <w:r w:rsidRPr="001917F3">
        <w:rPr>
          <w:u w:val="single"/>
        </w:rPr>
        <w:t xml:space="preserve">Snížení ceny díla </w:t>
      </w:r>
    </w:p>
    <w:p w14:paraId="47F2CEA8" w14:textId="77777777" w:rsidR="00EE2C78" w:rsidRPr="00E27AEE" w:rsidRDefault="00A243A1" w:rsidP="00730CD0">
      <w:pPr>
        <w:ind w:left="720"/>
      </w:pPr>
      <w:r w:rsidRPr="00E27AEE">
        <w:t>Objednatel je oprávněn jednostranným písemným oznámením doručeným zhotoviteli snížit sjednanou cenu díla v případě, bude-li zjištěno, že některé ze sjednaných prací nebo dodávek nelze provést nebo jejich provedení není nutné</w:t>
      </w:r>
      <w:r w:rsidR="00AF580D">
        <w:t xml:space="preserve"> nebo se objednatel rozhodne rozsah díla zkrátit</w:t>
      </w:r>
      <w:r w:rsidRPr="00E27AEE">
        <w:t>. Součástí přípisu o snížení ceny bude specifikace prací nebo dodávek, které oproti původnímu rozsahu díla nebudou prováděny</w:t>
      </w:r>
      <w:r w:rsidR="00EB656B">
        <w:t xml:space="preserve"> </w:t>
      </w:r>
      <w:r w:rsidR="00EB656B" w:rsidRPr="00E27AEE">
        <w:t>na vyplněném formuláři změnového listu (příloha č. 3), kde budou vyčísleny a popsány práce, které se vzhledem</w:t>
      </w:r>
      <w:r w:rsidR="00EB656B">
        <w:t xml:space="preserve"> ke změně provádět nebudou</w:t>
      </w:r>
      <w:r w:rsidR="00EB656B" w:rsidRPr="00E27AEE">
        <w:t xml:space="preserve">. </w:t>
      </w:r>
      <w:r w:rsidRPr="00E27AEE">
        <w:t xml:space="preserve"> Ke snížení ceny díla podle tohoto odstavce může dojít vždy jen o poměrnou část celkové ceny díla odpovídající právě hodnotě neprováděných prací a dodávek. </w:t>
      </w:r>
    </w:p>
    <w:p w14:paraId="48EEE26A" w14:textId="79664BB9" w:rsidR="00A243A1" w:rsidRDefault="00A243A1" w:rsidP="00730CD0">
      <w:pPr>
        <w:ind w:left="720"/>
      </w:pPr>
      <w:r w:rsidRPr="00E27AEE">
        <w:t xml:space="preserve">V případě sporu o hodnotu neprováděných prací nebo dodávek určí jejich výši a tedy </w:t>
      </w:r>
      <w:r w:rsidR="007B3FAC">
        <w:br/>
      </w:r>
      <w:r w:rsidR="005B4BD2" w:rsidRPr="00E27AEE">
        <w:t xml:space="preserve">i </w:t>
      </w:r>
      <w:r w:rsidRPr="00E27AEE">
        <w:t>částku, o kterou je objednatel oprávněn cenu díla snížit, soudní znalec jmenovaný objednatelem. Výchozím podkladem pro znalce bude rozpočet díla předložený v nabídce zhotovitele.</w:t>
      </w:r>
    </w:p>
    <w:p w14:paraId="0F70DF1E" w14:textId="6B32DC7B" w:rsidR="008A5098" w:rsidRDefault="007C1CFB" w:rsidP="00087623">
      <w:pPr>
        <w:spacing w:before="120"/>
      </w:pPr>
      <w:r w:rsidRPr="00E27AEE">
        <w:t>5.4.3</w:t>
      </w:r>
      <w:r w:rsidR="00EE165D">
        <w:t>.</w:t>
      </w:r>
      <w:r w:rsidRPr="00E27AEE">
        <w:t xml:space="preserve"> </w:t>
      </w:r>
      <w:r w:rsidR="00730CD0">
        <w:tab/>
      </w:r>
      <w:r w:rsidRPr="00E27AEE">
        <w:t>V případě jakékoliv změny ceny díla bude uzavřen dodatek ke smlouvě.</w:t>
      </w:r>
    </w:p>
    <w:p w14:paraId="782C36DF" w14:textId="77777777" w:rsidR="00EE165D" w:rsidRPr="00E61D59" w:rsidRDefault="00EE165D" w:rsidP="00730CD0">
      <w:pPr>
        <w:ind w:firstLine="720"/>
      </w:pPr>
      <w:r w:rsidRPr="00735143">
        <w:t>Výše uvedeným není dotčena závaznost § 222 zákona o zadávání veřejných zakázek.</w:t>
      </w:r>
    </w:p>
    <w:p w14:paraId="3A9E88EF" w14:textId="2DE95371" w:rsidR="00D24498" w:rsidRPr="00E27AEE" w:rsidRDefault="001C1C90" w:rsidP="00730CD0">
      <w:pPr>
        <w:spacing w:before="240" w:after="120"/>
        <w:ind w:left="720" w:hanging="720"/>
        <w:outlineLvl w:val="0"/>
        <w:rPr>
          <w:b/>
        </w:rPr>
      </w:pPr>
      <w:r w:rsidRPr="00087623">
        <w:rPr>
          <w:b/>
        </w:rPr>
        <w:t>5.</w:t>
      </w:r>
      <w:r w:rsidR="00171BC1" w:rsidRPr="00087623">
        <w:rPr>
          <w:b/>
        </w:rPr>
        <w:t>5</w:t>
      </w:r>
      <w:r w:rsidRPr="00087623">
        <w:rPr>
          <w:b/>
        </w:rPr>
        <w:t xml:space="preserve">. </w:t>
      </w:r>
      <w:r w:rsidR="00730CD0">
        <w:rPr>
          <w:b/>
        </w:rPr>
        <w:tab/>
      </w:r>
      <w:r w:rsidRPr="00E27AEE">
        <w:t>V ceně za zhotovení díla jsou obsaženy veškeré náklady spojené s provedením díla, zejména spojené s provozem, vytýčením inženýrských sítí</w:t>
      </w:r>
      <w:r w:rsidR="00156E67" w:rsidRPr="00E27AEE">
        <w:t xml:space="preserve"> včetně vyjádření správců sítí</w:t>
      </w:r>
      <w:r w:rsidRPr="00E27AEE">
        <w:t>, dopravou, údržbou, spotřebovanými energiemi, zařízením a provozováním staveniště,</w:t>
      </w:r>
      <w:r w:rsidR="00730CD0">
        <w:t xml:space="preserve"> </w:t>
      </w:r>
      <w:r w:rsidRPr="00E27AEE">
        <w:t>úklidem a údržbou příjezdových komunikací</w:t>
      </w:r>
      <w:r w:rsidR="00156E67" w:rsidRPr="00E27AEE">
        <w:t xml:space="preserve"> na staveniště</w:t>
      </w:r>
      <w:r w:rsidRPr="00E27AEE">
        <w:t>, dále náklady spojené s uvedením poškozených nemovitostí, jejich povrchů a porostů do původního stavu, náklady na správní poplatky a jiné pop</w:t>
      </w:r>
      <w:r w:rsidR="00D8522D">
        <w:t>latky spojené s prováděním díla</w:t>
      </w:r>
      <w:r w:rsidRPr="00E27AEE">
        <w:t xml:space="preserve">, </w:t>
      </w:r>
      <w:r w:rsidR="00D55061" w:rsidRPr="00E27AEE">
        <w:t xml:space="preserve">veškeré </w:t>
      </w:r>
      <w:r w:rsidRPr="00E27AEE">
        <w:t>zkoušky</w:t>
      </w:r>
      <w:r w:rsidR="00FA091D" w:rsidRPr="00E27AEE">
        <w:t>,</w:t>
      </w:r>
      <w:r w:rsidR="00D55061" w:rsidRPr="00E27AEE">
        <w:t xml:space="preserve"> měření</w:t>
      </w:r>
      <w:r w:rsidR="00FA091D" w:rsidRPr="00E27AEE">
        <w:t xml:space="preserve"> a revize</w:t>
      </w:r>
      <w:r w:rsidR="00D55061" w:rsidRPr="00E27AEE">
        <w:t>,</w:t>
      </w:r>
      <w:r w:rsidRPr="00E27AEE">
        <w:t xml:space="preserve"> zaměření skutečného provedení sta</w:t>
      </w:r>
      <w:r w:rsidR="00FA091D" w:rsidRPr="00E27AEE">
        <w:t>vby</w:t>
      </w:r>
      <w:r w:rsidR="00C6693A" w:rsidRPr="00E27AEE">
        <w:t xml:space="preserve">, </w:t>
      </w:r>
      <w:r w:rsidRPr="00E27AEE">
        <w:t>náklady na pojištění stavby atd.</w:t>
      </w:r>
      <w:r w:rsidRPr="00E27AEE">
        <w:rPr>
          <w:b/>
        </w:rPr>
        <w:tab/>
      </w:r>
    </w:p>
    <w:p w14:paraId="4655A072" w14:textId="77777777" w:rsidR="001C1C90" w:rsidRPr="00481966" w:rsidRDefault="001C1C90" w:rsidP="00087623">
      <w:pPr>
        <w:pStyle w:val="SoD"/>
      </w:pPr>
      <w:bookmarkStart w:id="6" w:name="_Toc480375891"/>
      <w:r w:rsidRPr="00481966">
        <w:lastRenderedPageBreak/>
        <w:t>6. Platební a fakturační podmínky</w:t>
      </w:r>
      <w:bookmarkEnd w:id="6"/>
      <w:r w:rsidRPr="00481966">
        <w:t xml:space="preserve"> </w:t>
      </w:r>
    </w:p>
    <w:p w14:paraId="5DF91A44" w14:textId="77777777" w:rsidR="001C1C90" w:rsidRPr="00481966" w:rsidRDefault="001C1C90" w:rsidP="001917F3">
      <w:pPr>
        <w:spacing w:after="120"/>
        <w:rPr>
          <w:b/>
        </w:rPr>
      </w:pPr>
      <w:r w:rsidRPr="00481966">
        <w:rPr>
          <w:b/>
        </w:rPr>
        <w:t>6.1.</w:t>
      </w:r>
    </w:p>
    <w:p w14:paraId="2DD4994A" w14:textId="52DB4F4F" w:rsidR="00735143" w:rsidRPr="003C06EE" w:rsidRDefault="002C4696" w:rsidP="003C06EE">
      <w:pPr>
        <w:ind w:left="720" w:hanging="720"/>
      </w:pPr>
      <w:r w:rsidRPr="001848FD">
        <w:t>6.1.1.</w:t>
      </w:r>
      <w:r w:rsidR="00730CD0">
        <w:tab/>
      </w:r>
      <w:r w:rsidR="001C1C90" w:rsidRPr="001848FD">
        <w:t>Cena bude fakturována vždy za kvalitně provedené práce a dodávky 1x měsíčně dílčími fakturami</w:t>
      </w:r>
      <w:r w:rsidR="006F0E08" w:rsidRPr="001848FD">
        <w:t>.</w:t>
      </w:r>
      <w:r w:rsidR="00D8522D" w:rsidRPr="001848FD">
        <w:t xml:space="preserve"> </w:t>
      </w:r>
      <w:r w:rsidR="006F0E08" w:rsidRPr="001848FD">
        <w:t xml:space="preserve">Zhotovitel je povinen předložit nejpozději do </w:t>
      </w:r>
      <w:r w:rsidR="00C75B94" w:rsidRPr="001848FD">
        <w:t>5</w:t>
      </w:r>
      <w:r w:rsidR="006F0E08" w:rsidRPr="001848FD">
        <w:t xml:space="preserve"> pracovních dnů od uplynutí příslušného měsíce zjišťovací protokol</w:t>
      </w:r>
      <w:r w:rsidR="009F4122" w:rsidRPr="001848FD">
        <w:t xml:space="preserve"> </w:t>
      </w:r>
      <w:r w:rsidR="0057646F" w:rsidRPr="001848FD">
        <w:t xml:space="preserve">se </w:t>
      </w:r>
      <w:r w:rsidR="009F4122" w:rsidRPr="001848FD">
        <w:t>soupis</w:t>
      </w:r>
      <w:r w:rsidR="0057646F" w:rsidRPr="001848FD">
        <w:t>em</w:t>
      </w:r>
      <w:r w:rsidR="009F4122" w:rsidRPr="001848FD">
        <w:t xml:space="preserve"> prací a dodávek</w:t>
      </w:r>
      <w:r w:rsidR="006F0E08" w:rsidRPr="001848FD">
        <w:t xml:space="preserve">, v němž uvede výčet prací </w:t>
      </w:r>
      <w:r w:rsidR="009F4122" w:rsidRPr="001848FD">
        <w:t xml:space="preserve">a dodávek </w:t>
      </w:r>
      <w:r w:rsidR="006F0E08" w:rsidRPr="001848FD">
        <w:t xml:space="preserve">skutečně a řádně provedených </w:t>
      </w:r>
      <w:r w:rsidR="002A7572" w:rsidRPr="001848FD">
        <w:t>v daném měsíci</w:t>
      </w:r>
      <w:r w:rsidR="00D8522D" w:rsidRPr="001848FD">
        <w:t xml:space="preserve">. </w:t>
      </w:r>
      <w:r w:rsidR="002A7572" w:rsidRPr="001848FD">
        <w:t xml:space="preserve">Objednatel provede úhradu na základě faktury odpovídající bodu </w:t>
      </w:r>
      <w:proofErr w:type="gramStart"/>
      <w:r w:rsidR="002A7572" w:rsidRPr="001848FD">
        <w:t>6.</w:t>
      </w:r>
      <w:r w:rsidR="00AE4582" w:rsidRPr="001848FD">
        <w:t>4</w:t>
      </w:r>
      <w:r w:rsidR="00E93209" w:rsidRPr="001848FD">
        <w:t xml:space="preserve">. </w:t>
      </w:r>
      <w:r w:rsidR="003D73BA" w:rsidRPr="001848FD">
        <w:t>této</w:t>
      </w:r>
      <w:proofErr w:type="gramEnd"/>
      <w:r w:rsidR="003D73BA" w:rsidRPr="001848FD">
        <w:t xml:space="preserve"> s</w:t>
      </w:r>
      <w:r w:rsidR="002A7572" w:rsidRPr="001848FD">
        <w:t xml:space="preserve">mlouvy vždy za příslušný měsíc zpětně po písemném schválení zjišťovacího protokolu objednatelem. Objednatel se zavazuje vyžádat </w:t>
      </w:r>
      <w:r w:rsidR="00B35219" w:rsidRPr="001848FD">
        <w:t>eventu</w:t>
      </w:r>
      <w:r w:rsidR="00B35219">
        <w:t>á</w:t>
      </w:r>
      <w:r w:rsidR="00B35219" w:rsidRPr="001848FD">
        <w:t xml:space="preserve">lní </w:t>
      </w:r>
      <w:r w:rsidR="002A7572" w:rsidRPr="001848FD">
        <w:t xml:space="preserve">zdůvodnění vady nebo vyjasnění pochybných nebo vadných částí zjišťovacího protokolu od zhotovitele nejpozději do </w:t>
      </w:r>
      <w:r w:rsidR="003D73BA" w:rsidRPr="001848FD">
        <w:t>5</w:t>
      </w:r>
      <w:r w:rsidR="002A7572" w:rsidRPr="001848FD">
        <w:t xml:space="preserve"> pracovních dnů ode dne jeho převzetí, jinak se má za to, že s protokolem souhlasí. </w:t>
      </w:r>
      <w:r w:rsidR="001C1C90" w:rsidRPr="001848FD">
        <w:t xml:space="preserve"> V případě vzniku sporu o ceně, rozhodne o výši úplaty za konkrétní </w:t>
      </w:r>
      <w:r w:rsidR="00B275A0" w:rsidRPr="001848FD">
        <w:t xml:space="preserve">část </w:t>
      </w:r>
      <w:r w:rsidR="001C1C90" w:rsidRPr="001848FD">
        <w:t>díl</w:t>
      </w:r>
      <w:r w:rsidR="00B275A0" w:rsidRPr="001848FD">
        <w:t>a soudní znalec přizvaný objedna</w:t>
      </w:r>
      <w:r w:rsidR="001C1C90" w:rsidRPr="001848FD">
        <w:t>telem. Tento znale</w:t>
      </w:r>
      <w:r w:rsidR="00B275A0" w:rsidRPr="001848FD">
        <w:t>c nesmí být pracovníkem objedn</w:t>
      </w:r>
      <w:r w:rsidR="001C1C90" w:rsidRPr="001848FD">
        <w:t xml:space="preserve">atele. </w:t>
      </w:r>
      <w:r w:rsidR="00AB2093" w:rsidRPr="00AB2093">
        <w:t xml:space="preserve"> </w:t>
      </w:r>
    </w:p>
    <w:p w14:paraId="360C1B4C" w14:textId="48117A44" w:rsidR="00CD3436" w:rsidRPr="00981DB5" w:rsidRDefault="00CD3436" w:rsidP="00AA1130">
      <w:pPr>
        <w:spacing w:before="120"/>
        <w:ind w:left="720"/>
      </w:pPr>
      <w:r>
        <w:t>Z</w:t>
      </w:r>
      <w:r w:rsidRPr="00981DB5">
        <w:t>adavatel</w:t>
      </w:r>
      <w:r>
        <w:t xml:space="preserve"> zaplatí</w:t>
      </w:r>
      <w:r w:rsidRPr="00981DB5">
        <w:t xml:space="preserve"> z každé dílčí faktury </w:t>
      </w:r>
      <w:r w:rsidR="00AA1130" w:rsidRPr="00AB2093">
        <w:t>90</w:t>
      </w:r>
      <w:r w:rsidRPr="00AB2093">
        <w:t xml:space="preserve"> % fakturované ceny s tím, že zbývajících </w:t>
      </w:r>
      <w:r w:rsidR="00730CD0" w:rsidRPr="00AB2093">
        <w:br/>
      </w:r>
      <w:r w:rsidR="00AA1130" w:rsidRPr="00AB2093">
        <w:rPr>
          <w:b/>
        </w:rPr>
        <w:t>10</w:t>
      </w:r>
      <w:r w:rsidRPr="00AB2093">
        <w:rPr>
          <w:b/>
        </w:rPr>
        <w:t xml:space="preserve"> % (zádržné) </w:t>
      </w:r>
      <w:r w:rsidRPr="00AB2093">
        <w:t>bude uhrazeno až po odstranění všech vad a ne</w:t>
      </w:r>
      <w:r w:rsidR="00E61D59" w:rsidRPr="00AB2093">
        <w:t>dodělků uvedených v protokolu o </w:t>
      </w:r>
      <w:r w:rsidRPr="00AB2093">
        <w:t>předání a převzetí díla, po vydání kolaudačního souhlasu, po předá</w:t>
      </w:r>
      <w:r w:rsidR="00E61D59" w:rsidRPr="00AB2093">
        <w:t xml:space="preserve">ní originálů stavebních deníků </w:t>
      </w:r>
      <w:r w:rsidRPr="00AB2093">
        <w:t xml:space="preserve">a po splnění podmínky </w:t>
      </w:r>
      <w:r w:rsidRPr="00981DB5">
        <w:t xml:space="preserve">uvedené v bodě 6.1.2., 6.1.3. </w:t>
      </w:r>
      <w:r w:rsidR="00735143">
        <w:br/>
      </w:r>
      <w:r w:rsidRPr="00981DB5">
        <w:t>a 6.1.4. smlouvy o dílo.</w:t>
      </w:r>
    </w:p>
    <w:p w14:paraId="39AAD3BC" w14:textId="08EAF236" w:rsidR="0089393A" w:rsidRPr="001848FD" w:rsidRDefault="0089393A" w:rsidP="00730CD0">
      <w:pPr>
        <w:spacing w:before="120"/>
        <w:ind w:left="720" w:hanging="720"/>
      </w:pPr>
      <w:r w:rsidRPr="001848FD">
        <w:t>6.1.2</w:t>
      </w:r>
      <w:r w:rsidR="00087623" w:rsidRPr="001848FD">
        <w:t>.</w:t>
      </w:r>
      <w:r w:rsidR="00730CD0">
        <w:tab/>
      </w:r>
      <w:r w:rsidRPr="001848FD">
        <w:t>Podmínkou uhrazení jednotlivých faktur, které budou obsahovat</w:t>
      </w:r>
      <w:r w:rsidR="003A3873" w:rsidRPr="001848FD">
        <w:t xml:space="preserve"> využití a </w:t>
      </w:r>
      <w:r w:rsidR="00174867" w:rsidRPr="001848FD">
        <w:t>odstranění vzniklého</w:t>
      </w:r>
      <w:r w:rsidRPr="001848FD">
        <w:t xml:space="preserve"> odpadu, je předložení kopie faktury</w:t>
      </w:r>
      <w:r w:rsidR="00067179" w:rsidRPr="001848FD">
        <w:t xml:space="preserve"> (</w:t>
      </w:r>
      <w:r w:rsidR="00C75B94" w:rsidRPr="001848FD">
        <w:t>nebo prohlášení)</w:t>
      </w:r>
      <w:r w:rsidRPr="001848FD">
        <w:t xml:space="preserve"> od zhotovitele </w:t>
      </w:r>
      <w:r w:rsidR="003C06EE">
        <w:br/>
      </w:r>
      <w:r w:rsidRPr="001848FD">
        <w:t xml:space="preserve">o provedené úhradě za </w:t>
      </w:r>
      <w:r w:rsidR="003A3873" w:rsidRPr="001848FD">
        <w:t>využití a odstranění</w:t>
      </w:r>
      <w:r w:rsidRPr="001848FD">
        <w:t xml:space="preserve"> tohoto odpadu</w:t>
      </w:r>
      <w:r w:rsidR="003A3873" w:rsidRPr="001848FD">
        <w:t xml:space="preserve"> dle zákona o odpadech </w:t>
      </w:r>
      <w:r w:rsidR="003C06EE">
        <w:br/>
      </w:r>
      <w:r w:rsidR="003A3873" w:rsidRPr="001848FD">
        <w:t>č. 185/2001 Sb. ve znění pozdějších předpisů.</w:t>
      </w:r>
    </w:p>
    <w:p w14:paraId="2FF06F1F" w14:textId="169F9851" w:rsidR="00887502" w:rsidRPr="001848FD" w:rsidRDefault="00887502" w:rsidP="00730CD0">
      <w:pPr>
        <w:spacing w:before="120"/>
        <w:ind w:left="720" w:hanging="720"/>
      </w:pPr>
      <w:r w:rsidRPr="001848FD">
        <w:t>6.1.3.</w:t>
      </w:r>
      <w:r w:rsidR="00730CD0">
        <w:tab/>
      </w:r>
      <w:r w:rsidRPr="001848FD">
        <w:t>Další podmínkou uvolnění zádržného je předložení důkazu o vyrov</w:t>
      </w:r>
      <w:r w:rsidR="00351E61" w:rsidRPr="001848FD">
        <w:t>n</w:t>
      </w:r>
      <w:r w:rsidRPr="001848FD">
        <w:t>ání splatných pohledávek všech pod</w:t>
      </w:r>
      <w:r w:rsidR="00AA010B" w:rsidRPr="001848FD">
        <w:t>do</w:t>
      </w:r>
      <w:r w:rsidRPr="001848FD">
        <w:t>davatelů podílejících se na realizaci díla, přičemž důkazem se rozumí prohlášení těchto poddodavatelů o tom, že nemají vůči zhotoviteli žádné pohledávky vyplývající z realizace předmětného díla (jeho části). Takové prohlášení poddodavatele lze nahradit pouze předložením zdůvodnění zhotovitele, že je oprávněn pohledávku poddodavatele neuhradit</w:t>
      </w:r>
      <w:r w:rsidR="00730CD0">
        <w:t xml:space="preserve"> </w:t>
      </w:r>
      <w:r w:rsidRPr="001848FD">
        <w:t>a zároveň důkazu o tom, že bylo toto stanovisko zhotovitele příslušnému poddodavateli oznámeno.</w:t>
      </w:r>
    </w:p>
    <w:p w14:paraId="42F51E10" w14:textId="243CE609" w:rsidR="00887502" w:rsidRPr="001848FD" w:rsidRDefault="00887502" w:rsidP="00730CD0">
      <w:pPr>
        <w:spacing w:before="120"/>
        <w:ind w:left="720" w:hanging="720"/>
      </w:pPr>
      <w:r w:rsidRPr="001848FD">
        <w:t>6.1.4.</w:t>
      </w:r>
      <w:r w:rsidR="00730CD0">
        <w:tab/>
      </w:r>
      <w:r w:rsidRPr="001848FD">
        <w:t xml:space="preserve">Další podmínkou uvolnění zádržného je předložení seznamu poddodavatelů dle čl. </w:t>
      </w:r>
      <w:proofErr w:type="gramStart"/>
      <w:r w:rsidR="008E0DF9">
        <w:t>3.4</w:t>
      </w:r>
      <w:r w:rsidR="00FA7B91" w:rsidRPr="001848FD">
        <w:t>. této</w:t>
      </w:r>
      <w:proofErr w:type="gramEnd"/>
      <w:r w:rsidR="00FA7B91" w:rsidRPr="001848FD">
        <w:t xml:space="preserve"> smlouvy.</w:t>
      </w:r>
    </w:p>
    <w:p w14:paraId="299D50BE" w14:textId="5320DF12" w:rsidR="001C1C90" w:rsidRDefault="003F712F" w:rsidP="00730CD0">
      <w:pPr>
        <w:spacing w:before="240"/>
        <w:ind w:left="720" w:hanging="720"/>
      </w:pPr>
      <w:proofErr w:type="gramStart"/>
      <w:r w:rsidRPr="00087623">
        <w:rPr>
          <w:b/>
        </w:rPr>
        <w:t>6.2</w:t>
      </w:r>
      <w:proofErr w:type="gramEnd"/>
      <w:r w:rsidR="003D73BA" w:rsidRPr="00087623">
        <w:rPr>
          <w:b/>
        </w:rPr>
        <w:t>.</w:t>
      </w:r>
      <w:r w:rsidR="00730CD0">
        <w:rPr>
          <w:b/>
        </w:rPr>
        <w:tab/>
      </w:r>
      <w:r w:rsidR="001C1C90" w:rsidRPr="00E27AEE">
        <w:t>Objednatel je oprávněn započíst oproti fakturám zhotovitele svůj nárok na zaplacení smluvních pokut, eventu</w:t>
      </w:r>
      <w:r w:rsidR="0064335B">
        <w:t>á</w:t>
      </w:r>
      <w:r w:rsidR="001C1C90" w:rsidRPr="00E27AEE">
        <w:t>lně nárok na náhradu škody vůči zhotoviteli.</w:t>
      </w:r>
    </w:p>
    <w:p w14:paraId="1B74EF85" w14:textId="4CC1F720" w:rsidR="00067741" w:rsidRDefault="00193C58" w:rsidP="00730CD0">
      <w:pPr>
        <w:spacing w:before="240"/>
      </w:pPr>
      <w:proofErr w:type="gramStart"/>
      <w:r w:rsidRPr="00087623">
        <w:rPr>
          <w:b/>
        </w:rPr>
        <w:t>6.3</w:t>
      </w:r>
      <w:proofErr w:type="gramEnd"/>
      <w:r w:rsidR="003D73BA" w:rsidRPr="00087623">
        <w:rPr>
          <w:b/>
        </w:rPr>
        <w:t>.</w:t>
      </w:r>
      <w:r w:rsidR="00730CD0">
        <w:rPr>
          <w:b/>
        </w:rPr>
        <w:tab/>
      </w:r>
      <w:r w:rsidR="001C1C90" w:rsidRPr="00E27AEE">
        <w:t>Úhrada bude prováděna v české měně.</w:t>
      </w:r>
    </w:p>
    <w:p w14:paraId="70158C18" w14:textId="77777777" w:rsidR="001C1C90" w:rsidRPr="00067741" w:rsidRDefault="001C1C90" w:rsidP="00730CD0">
      <w:pPr>
        <w:spacing w:before="240" w:after="120"/>
      </w:pPr>
      <w:r w:rsidRPr="00087623">
        <w:rPr>
          <w:b/>
        </w:rPr>
        <w:t>6.</w:t>
      </w:r>
      <w:r w:rsidR="00193C58" w:rsidRPr="00087623">
        <w:rPr>
          <w:b/>
        </w:rPr>
        <w:t>4</w:t>
      </w:r>
      <w:r w:rsidRPr="00087623">
        <w:rPr>
          <w:b/>
        </w:rPr>
        <w:t>.</w:t>
      </w:r>
    </w:p>
    <w:p w14:paraId="05AC5934" w14:textId="4F51B891" w:rsidR="001C1C90" w:rsidRPr="00E27AEE" w:rsidRDefault="008D5BB3" w:rsidP="00583407">
      <w:r>
        <w:t>6.4.1.</w:t>
      </w:r>
      <w:r w:rsidR="00087623">
        <w:t xml:space="preserve"> </w:t>
      </w:r>
      <w:r w:rsidR="00730CD0">
        <w:tab/>
      </w:r>
      <w:r w:rsidR="001C1C90" w:rsidRPr="00E27AEE">
        <w:t>Vystavená faktura musí obsahovat minimálně tyto údaje:</w:t>
      </w:r>
    </w:p>
    <w:p w14:paraId="3FE6C355" w14:textId="77777777" w:rsidR="001C1C90" w:rsidRDefault="00563849" w:rsidP="00087623">
      <w:pPr>
        <w:numPr>
          <w:ilvl w:val="0"/>
          <w:numId w:val="18"/>
        </w:numPr>
      </w:pPr>
      <w:r>
        <w:t>označení objednatele a zhotovitele</w:t>
      </w:r>
      <w:r w:rsidR="001C1C90" w:rsidRPr="00E27AEE">
        <w:t>, adresy, sídla</w:t>
      </w:r>
      <w:r w:rsidR="005C14DE">
        <w:t>, telefon</w:t>
      </w:r>
      <w:r w:rsidR="00FC4440">
        <w:t>,</w:t>
      </w:r>
    </w:p>
    <w:p w14:paraId="12E06A80" w14:textId="77777777" w:rsidR="005C14DE" w:rsidRPr="00E27AEE" w:rsidRDefault="005C14DE" w:rsidP="00087623">
      <w:pPr>
        <w:numPr>
          <w:ilvl w:val="0"/>
          <w:numId w:val="18"/>
        </w:numPr>
      </w:pPr>
      <w:r>
        <w:t>IČ, DIČ</w:t>
      </w:r>
      <w:r w:rsidR="00FC4440">
        <w:t>,</w:t>
      </w:r>
    </w:p>
    <w:p w14:paraId="46626314" w14:textId="77777777" w:rsidR="001C1C90" w:rsidRPr="00E27AEE" w:rsidRDefault="001C1C90" w:rsidP="00087623">
      <w:pPr>
        <w:numPr>
          <w:ilvl w:val="0"/>
          <w:numId w:val="18"/>
        </w:numPr>
      </w:pPr>
      <w:r w:rsidRPr="00E27AEE">
        <w:t>číslo faktury</w:t>
      </w:r>
      <w:r w:rsidR="00FC4440">
        <w:t>,</w:t>
      </w:r>
    </w:p>
    <w:p w14:paraId="477FC10B" w14:textId="77777777" w:rsidR="001C1C90" w:rsidRPr="00951072" w:rsidRDefault="00F27EE2" w:rsidP="00087623">
      <w:pPr>
        <w:numPr>
          <w:ilvl w:val="0"/>
          <w:numId w:val="18"/>
        </w:numPr>
      </w:pPr>
      <w:r w:rsidRPr="00951072">
        <w:t>datum vystavení</w:t>
      </w:r>
      <w:r w:rsidR="001C1C90" w:rsidRPr="00951072">
        <w:t xml:space="preserve"> a </w:t>
      </w:r>
      <w:r w:rsidRPr="00951072">
        <w:t>datum</w:t>
      </w:r>
      <w:r w:rsidR="001C1C90" w:rsidRPr="00951072">
        <w:t xml:space="preserve"> splatnosti faktury</w:t>
      </w:r>
      <w:r w:rsidR="00FC4440">
        <w:t>,</w:t>
      </w:r>
    </w:p>
    <w:p w14:paraId="0B1DA77A" w14:textId="77777777" w:rsidR="00F27EE2" w:rsidRPr="00951072" w:rsidRDefault="00F27EE2" w:rsidP="00087623">
      <w:pPr>
        <w:numPr>
          <w:ilvl w:val="0"/>
          <w:numId w:val="18"/>
        </w:numPr>
      </w:pPr>
      <w:r w:rsidRPr="00951072">
        <w:t>datum uskutečněného plnění</w:t>
      </w:r>
      <w:r w:rsidR="00FC4440">
        <w:t>,</w:t>
      </w:r>
    </w:p>
    <w:p w14:paraId="0BAEBD0E" w14:textId="77777777" w:rsidR="00563849" w:rsidRPr="002F2251" w:rsidRDefault="001C1C90" w:rsidP="00087623">
      <w:pPr>
        <w:numPr>
          <w:ilvl w:val="0"/>
          <w:numId w:val="18"/>
        </w:numPr>
      </w:pPr>
      <w:r w:rsidRPr="00E27AEE">
        <w:t>označení peněžního ústavu a číslo účtu, na který se má platit</w:t>
      </w:r>
      <w:r w:rsidR="00087623">
        <w:t xml:space="preserve"> a který je správcem </w:t>
      </w:r>
      <w:r w:rsidR="00563849">
        <w:t xml:space="preserve">daně zveřejněn způsobem umožňujícím dálkový </w:t>
      </w:r>
      <w:r w:rsidR="00563849" w:rsidRPr="002F2251">
        <w:t>přístup</w:t>
      </w:r>
      <w:r w:rsidR="00174867" w:rsidRPr="002F2251">
        <w:t xml:space="preserve"> a který je shodný</w:t>
      </w:r>
      <w:r w:rsidR="00087623">
        <w:t xml:space="preserve"> </w:t>
      </w:r>
      <w:r w:rsidR="00174867" w:rsidRPr="002F2251">
        <w:t xml:space="preserve">s číslem účtu uvedeným </w:t>
      </w:r>
      <w:r w:rsidR="00087623">
        <w:t>v této smlouvě</w:t>
      </w:r>
      <w:r w:rsidR="00FC4440">
        <w:t>,</w:t>
      </w:r>
    </w:p>
    <w:p w14:paraId="5CF21076" w14:textId="77777777" w:rsidR="001478FD" w:rsidRDefault="001C1C90" w:rsidP="00087623">
      <w:pPr>
        <w:numPr>
          <w:ilvl w:val="0"/>
          <w:numId w:val="18"/>
        </w:numPr>
      </w:pPr>
      <w:r w:rsidRPr="002F2251">
        <w:t>fakturovanou sumu, položkový rozpis fakturované částky</w:t>
      </w:r>
      <w:r w:rsidR="00FC4440">
        <w:t>,</w:t>
      </w:r>
      <w:r w:rsidRPr="00E27AEE">
        <w:tab/>
        <w:t xml:space="preserve"> </w:t>
      </w:r>
    </w:p>
    <w:p w14:paraId="49976B5F" w14:textId="02374E7D" w:rsidR="001C1C90" w:rsidRPr="001478FD" w:rsidRDefault="001478FD" w:rsidP="001478FD">
      <w:pPr>
        <w:numPr>
          <w:ilvl w:val="0"/>
          <w:numId w:val="18"/>
        </w:numPr>
        <w:rPr>
          <w:szCs w:val="24"/>
        </w:rPr>
      </w:pPr>
      <w:r>
        <w:rPr>
          <w:szCs w:val="24"/>
        </w:rPr>
        <w:t xml:space="preserve">položkový rozpis fakturované částky ve formátu </w:t>
      </w:r>
      <w:proofErr w:type="spellStart"/>
      <w:r>
        <w:rPr>
          <w:szCs w:val="24"/>
        </w:rPr>
        <w:t>pdf</w:t>
      </w:r>
      <w:proofErr w:type="spellEnd"/>
      <w:r>
        <w:rPr>
          <w:szCs w:val="24"/>
        </w:rPr>
        <w:t xml:space="preserve"> a v elektronickém výstupu ze </w:t>
      </w:r>
      <w:r>
        <w:rPr>
          <w:szCs w:val="24"/>
        </w:rPr>
        <w:lastRenderedPageBreak/>
        <w:t xml:space="preserve">softwaru pro rozpočtování </w:t>
      </w:r>
      <w:r>
        <w:rPr>
          <w:i/>
          <w:szCs w:val="24"/>
        </w:rPr>
        <w:t xml:space="preserve">(doporučené elektronické formáty </w:t>
      </w:r>
      <w:proofErr w:type="gramStart"/>
      <w:r>
        <w:rPr>
          <w:i/>
          <w:szCs w:val="24"/>
        </w:rPr>
        <w:t>jsou .</w:t>
      </w:r>
      <w:proofErr w:type="spellStart"/>
      <w:r>
        <w:rPr>
          <w:i/>
          <w:szCs w:val="24"/>
        </w:rPr>
        <w:t>kz</w:t>
      </w:r>
      <w:proofErr w:type="spellEnd"/>
      <w:proofErr w:type="gramEnd"/>
      <w:r>
        <w:rPr>
          <w:i/>
          <w:szCs w:val="24"/>
        </w:rPr>
        <w:t>, .</w:t>
      </w:r>
      <w:proofErr w:type="spellStart"/>
      <w:r>
        <w:rPr>
          <w:i/>
          <w:szCs w:val="24"/>
        </w:rPr>
        <w:t>kza</w:t>
      </w:r>
      <w:proofErr w:type="spellEnd"/>
      <w:r>
        <w:rPr>
          <w:i/>
          <w:szCs w:val="24"/>
        </w:rPr>
        <w:t>, .</w:t>
      </w:r>
      <w:proofErr w:type="spellStart"/>
      <w:r>
        <w:rPr>
          <w:i/>
          <w:szCs w:val="24"/>
        </w:rPr>
        <w:t>unixml</w:t>
      </w:r>
      <w:proofErr w:type="spellEnd"/>
      <w:r>
        <w:rPr>
          <w:i/>
          <w:szCs w:val="24"/>
        </w:rPr>
        <w:t>, .</w:t>
      </w:r>
      <w:proofErr w:type="spellStart"/>
      <w:r>
        <w:rPr>
          <w:i/>
          <w:szCs w:val="24"/>
        </w:rPr>
        <w:t>rts</w:t>
      </w:r>
      <w:proofErr w:type="spellEnd"/>
      <w:r>
        <w:rPr>
          <w:i/>
          <w:szCs w:val="24"/>
        </w:rPr>
        <w:t>, .xc4, .</w:t>
      </w:r>
      <w:proofErr w:type="spellStart"/>
      <w:r>
        <w:rPr>
          <w:i/>
          <w:szCs w:val="24"/>
        </w:rPr>
        <w:t>utf</w:t>
      </w:r>
      <w:proofErr w:type="spellEnd"/>
      <w:r>
        <w:rPr>
          <w:i/>
          <w:szCs w:val="24"/>
        </w:rPr>
        <w:t xml:space="preserve">, </w:t>
      </w:r>
      <w:proofErr w:type="spellStart"/>
      <w:r>
        <w:rPr>
          <w:i/>
          <w:szCs w:val="24"/>
        </w:rPr>
        <w:t>StavData</w:t>
      </w:r>
      <w:proofErr w:type="spellEnd"/>
      <w:r>
        <w:rPr>
          <w:i/>
          <w:szCs w:val="24"/>
        </w:rPr>
        <w:t xml:space="preserve"> a jakýkoliv uzamčený </w:t>
      </w:r>
      <w:proofErr w:type="spellStart"/>
      <w:r>
        <w:rPr>
          <w:i/>
          <w:szCs w:val="24"/>
        </w:rPr>
        <w:t>excelovský</w:t>
      </w:r>
      <w:proofErr w:type="spellEnd"/>
      <w:r>
        <w:rPr>
          <w:i/>
          <w:szCs w:val="24"/>
        </w:rPr>
        <w:t xml:space="preserve"> soubor, který je přímým výstupem softwaru pro rozpočtován</w:t>
      </w:r>
      <w:r>
        <w:rPr>
          <w:szCs w:val="24"/>
        </w:rPr>
        <w:t xml:space="preserve">í),     </w:t>
      </w:r>
      <w:r w:rsidR="001C1C90" w:rsidRPr="00E27AEE">
        <w:t xml:space="preserve">     </w:t>
      </w:r>
    </w:p>
    <w:p w14:paraId="50FEF892" w14:textId="749B0C24" w:rsidR="003548A7" w:rsidRPr="00F83167" w:rsidRDefault="001C1C90" w:rsidP="00087623">
      <w:pPr>
        <w:numPr>
          <w:ilvl w:val="0"/>
          <w:numId w:val="18"/>
        </w:numPr>
      </w:pPr>
      <w:r w:rsidRPr="00E27AEE">
        <w:t xml:space="preserve">označení </w:t>
      </w:r>
      <w:r w:rsidRPr="00F83167">
        <w:t>díla</w:t>
      </w:r>
      <w:r w:rsidR="008F1207" w:rsidRPr="00F83167">
        <w:t xml:space="preserve"> </w:t>
      </w:r>
      <w:r w:rsidR="00721AE5">
        <w:rPr>
          <w:b/>
        </w:rPr>
        <w:t>„Most KT 08 u hlavní pošty v Klatovech</w:t>
      </w:r>
      <w:r w:rsidR="00377F9C" w:rsidRPr="00F83167">
        <w:rPr>
          <w:b/>
          <w:bCs/>
          <w:color w:val="000000"/>
          <w:sz w:val="22"/>
          <w:szCs w:val="22"/>
        </w:rPr>
        <w:t>“</w:t>
      </w:r>
      <w:r w:rsidR="00377F9C" w:rsidRPr="00F83167">
        <w:t xml:space="preserve">,  </w:t>
      </w:r>
    </w:p>
    <w:p w14:paraId="7F206BD5" w14:textId="77777777" w:rsidR="001C1C90" w:rsidRPr="00F83167" w:rsidRDefault="001C1C90" w:rsidP="00087623">
      <w:pPr>
        <w:numPr>
          <w:ilvl w:val="0"/>
          <w:numId w:val="18"/>
        </w:numPr>
      </w:pPr>
      <w:r w:rsidRPr="00F83167">
        <w:t>razítko a podpis oprávněné osoby</w:t>
      </w:r>
      <w:r w:rsidR="00FC4440" w:rsidRPr="00F83167">
        <w:t>,</w:t>
      </w:r>
    </w:p>
    <w:p w14:paraId="74C2841F" w14:textId="568EEC63" w:rsidR="00233524" w:rsidRPr="00AB2093" w:rsidRDefault="00087623" w:rsidP="0021244F">
      <w:pPr>
        <w:numPr>
          <w:ilvl w:val="0"/>
          <w:numId w:val="18"/>
        </w:numPr>
      </w:pPr>
      <w:r>
        <w:t>údaj</w:t>
      </w:r>
      <w:r w:rsidR="001C1C90" w:rsidRPr="00E27AEE">
        <w:t>e dle zákona o dani z přidané hodnoty</w:t>
      </w:r>
      <w:r w:rsidR="00233524">
        <w:t>.</w:t>
      </w:r>
      <w:r w:rsidR="00AA1130" w:rsidRPr="0021244F">
        <w:rPr>
          <w:szCs w:val="24"/>
          <w:shd w:val="clear" w:color="auto" w:fill="FFFFFF"/>
        </w:rPr>
        <w:t xml:space="preserve">  </w:t>
      </w:r>
    </w:p>
    <w:p w14:paraId="5BEF4E2C" w14:textId="015F896C" w:rsidR="008A5098" w:rsidRDefault="008D5BB3" w:rsidP="00730CD0">
      <w:pPr>
        <w:spacing w:before="120"/>
        <w:ind w:left="709" w:hanging="709"/>
      </w:pPr>
      <w:r>
        <w:t xml:space="preserve">6.4.2. </w:t>
      </w:r>
      <w:r w:rsidR="001C1C90" w:rsidRPr="00E27AEE">
        <w:t xml:space="preserve">V případě, že faktura nebude obsahovat shora uvedené náležitosti, objednatel je oprávněný vrátit ji </w:t>
      </w:r>
      <w:r w:rsidR="002A7572" w:rsidRPr="00E27AEE">
        <w:t xml:space="preserve">ve lhůtě splatnosti </w:t>
      </w:r>
      <w:r w:rsidR="001C1C90" w:rsidRPr="00E27AEE">
        <w:t xml:space="preserve">zhotoviteli na doplnění. V takovém případě </w:t>
      </w:r>
      <w:r w:rsidR="003D73BA" w:rsidRPr="00E27AEE">
        <w:t>neplyne</w:t>
      </w:r>
      <w:r w:rsidR="001C1C90" w:rsidRPr="00E27AEE">
        <w:t xml:space="preserve"> lhůt</w:t>
      </w:r>
      <w:r w:rsidR="003D73BA" w:rsidRPr="00E27AEE">
        <w:t>a</w:t>
      </w:r>
      <w:r w:rsidR="001C1C90" w:rsidRPr="00E27AEE">
        <w:t xml:space="preserve"> splatnosti a nová lhůta splatnosti začne plynout až doručením opravené faktury objednateli. Zhotovitel je povinen předložit objedna</w:t>
      </w:r>
      <w:r w:rsidR="004E4261" w:rsidRPr="00E27AEE">
        <w:t xml:space="preserve">teli fakturu ve </w:t>
      </w:r>
      <w:r w:rsidR="00B818D2">
        <w:t>2</w:t>
      </w:r>
      <w:r w:rsidR="004E4261" w:rsidRPr="00E27AEE">
        <w:t xml:space="preserve"> originálech včetně příloh (odsouhlasený </w:t>
      </w:r>
      <w:r w:rsidR="009F4122" w:rsidRPr="00E27AEE">
        <w:t>zjišťovací protokol – soupis prací a dodávek</w:t>
      </w:r>
      <w:r w:rsidR="004E4261" w:rsidRPr="00E27AEE">
        <w:t>).</w:t>
      </w:r>
    </w:p>
    <w:p w14:paraId="164EC659" w14:textId="0E6BB0AD" w:rsidR="00E0127F" w:rsidRDefault="00E0127F" w:rsidP="00AA1130">
      <w:pPr>
        <w:spacing w:before="120"/>
        <w:ind w:left="709" w:hanging="709"/>
      </w:pPr>
      <w:r>
        <w:t xml:space="preserve">6.4.3. Objednatel prohlašuje, že díla se týká veřejná správa a pro výše uvedené </w:t>
      </w:r>
      <w:r w:rsidR="00721AE5">
        <w:t>dílo bude aplikován běžný režim.</w:t>
      </w:r>
    </w:p>
    <w:p w14:paraId="2C3F0E2C" w14:textId="225383A2" w:rsidR="008A5098" w:rsidRDefault="001C1C90" w:rsidP="00730CD0">
      <w:pPr>
        <w:spacing w:before="240"/>
        <w:ind w:left="720" w:hanging="720"/>
        <w:rPr>
          <w:color w:val="FF0000"/>
        </w:rPr>
      </w:pPr>
      <w:proofErr w:type="gramStart"/>
      <w:r w:rsidRPr="00087623">
        <w:rPr>
          <w:b/>
        </w:rPr>
        <w:t>6.</w:t>
      </w:r>
      <w:r w:rsidR="00193C58" w:rsidRPr="00087623">
        <w:rPr>
          <w:b/>
        </w:rPr>
        <w:t>5</w:t>
      </w:r>
      <w:proofErr w:type="gramEnd"/>
      <w:r w:rsidRPr="00087623">
        <w:rPr>
          <w:b/>
        </w:rPr>
        <w:t>.</w:t>
      </w:r>
      <w:r w:rsidR="00730CD0">
        <w:rPr>
          <w:b/>
        </w:rPr>
        <w:tab/>
      </w:r>
      <w:r w:rsidRPr="00E27AEE">
        <w:t xml:space="preserve">Objednatel je oprávněn pozastavit proplácení fakturovaných </w:t>
      </w:r>
      <w:r w:rsidR="009B0231" w:rsidRPr="00E27AEE">
        <w:t>částek</w:t>
      </w:r>
      <w:r w:rsidRPr="00E27AEE">
        <w:t xml:space="preserve">, jestliže některá </w:t>
      </w:r>
      <w:r w:rsidR="00087623">
        <w:br/>
      </w:r>
      <w:r w:rsidRPr="00E27AEE">
        <w:t>z dokončených a vyfakturovaných částí díla bude vykazovat vady, nedo</w:t>
      </w:r>
      <w:r w:rsidR="001358BD">
        <w:t xml:space="preserve">dělky nebo nedohodnuté odchylky od </w:t>
      </w:r>
      <w:r w:rsidR="00233524">
        <w:t xml:space="preserve">zadávací </w:t>
      </w:r>
      <w:r w:rsidR="001358BD">
        <w:t>dokumentace.</w:t>
      </w:r>
    </w:p>
    <w:p w14:paraId="076DF218" w14:textId="2087E9E2" w:rsidR="00DE1600" w:rsidRDefault="00193C58" w:rsidP="00730CD0">
      <w:pPr>
        <w:spacing w:before="240"/>
      </w:pPr>
      <w:proofErr w:type="gramStart"/>
      <w:r w:rsidRPr="00087623">
        <w:rPr>
          <w:b/>
        </w:rPr>
        <w:t>6.6</w:t>
      </w:r>
      <w:proofErr w:type="gramEnd"/>
      <w:r w:rsidR="001C1C90" w:rsidRPr="00087623">
        <w:rPr>
          <w:b/>
        </w:rPr>
        <w:t>.</w:t>
      </w:r>
      <w:r w:rsidR="00730CD0">
        <w:rPr>
          <w:b/>
        </w:rPr>
        <w:tab/>
      </w:r>
      <w:r w:rsidR="001C1C90" w:rsidRPr="00E27AEE">
        <w:t>Lhůta splatnosti fakt</w:t>
      </w:r>
      <w:r w:rsidR="001358BD">
        <w:t xml:space="preserve">ur je </w:t>
      </w:r>
      <w:r w:rsidR="0058440F">
        <w:t>30</w:t>
      </w:r>
      <w:r w:rsidR="005201B5" w:rsidRPr="00E27AEE">
        <w:t xml:space="preserve"> denní ode dne doručení</w:t>
      </w:r>
      <w:r w:rsidR="0058440F">
        <w:t xml:space="preserve"> objednateli</w:t>
      </w:r>
      <w:r w:rsidR="001C1C90" w:rsidRPr="00E27AEE">
        <w:t>.</w:t>
      </w:r>
    </w:p>
    <w:p w14:paraId="6B7E3FBD" w14:textId="77777777" w:rsidR="00CF6690" w:rsidRPr="00E27AEE" w:rsidRDefault="001C1C90" w:rsidP="00D421D9">
      <w:pPr>
        <w:pStyle w:val="SoD"/>
      </w:pPr>
      <w:bookmarkStart w:id="7" w:name="_Toc480375892"/>
      <w:r w:rsidRPr="00E27AEE">
        <w:t xml:space="preserve">7. Záruční doba </w:t>
      </w:r>
      <w:r w:rsidR="005B5286">
        <w:t>– z</w:t>
      </w:r>
      <w:r w:rsidRPr="00E27AEE">
        <w:t>odpovědnost za vady</w:t>
      </w:r>
      <w:bookmarkEnd w:id="7"/>
    </w:p>
    <w:p w14:paraId="32DA80D4" w14:textId="39DA47F3" w:rsidR="001C1C90" w:rsidRPr="00E27AEE" w:rsidRDefault="001C1C90" w:rsidP="00730CD0">
      <w:pPr>
        <w:ind w:left="720" w:hanging="720"/>
      </w:pPr>
      <w:proofErr w:type="gramStart"/>
      <w:r w:rsidRPr="00087623">
        <w:rPr>
          <w:b/>
        </w:rPr>
        <w:t>7.1</w:t>
      </w:r>
      <w:proofErr w:type="gramEnd"/>
      <w:r w:rsidRPr="00087623">
        <w:rPr>
          <w:b/>
        </w:rPr>
        <w:t>.</w:t>
      </w:r>
      <w:r w:rsidR="00730CD0">
        <w:rPr>
          <w:b/>
        </w:rPr>
        <w:tab/>
      </w:r>
      <w:r w:rsidRPr="00E27AEE">
        <w:t>Zhotovitel zodpovídá z</w:t>
      </w:r>
      <w:r w:rsidR="002924A0">
        <w:t xml:space="preserve">a to, že předmět této smlouvy bude </w:t>
      </w:r>
      <w:r w:rsidR="00AD3FEC">
        <w:t xml:space="preserve">zhotovený </w:t>
      </w:r>
      <w:r w:rsidRPr="00E27AEE">
        <w:t xml:space="preserve">podle </w:t>
      </w:r>
      <w:r w:rsidR="002924A0">
        <w:t xml:space="preserve">podmínek smlouvy, </w:t>
      </w:r>
      <w:r w:rsidRPr="001444D6">
        <w:t>dokumentace</w:t>
      </w:r>
      <w:r w:rsidR="002924A0" w:rsidRPr="001444D6">
        <w:t xml:space="preserve"> pro provádění stavby</w:t>
      </w:r>
      <w:r w:rsidR="007845FD">
        <w:t xml:space="preserve"> </w:t>
      </w:r>
      <w:r w:rsidR="00890FB5">
        <w:t xml:space="preserve">a </w:t>
      </w:r>
      <w:r w:rsidR="005B5286">
        <w:t xml:space="preserve">že bude </w:t>
      </w:r>
      <w:r w:rsidRPr="00E27AEE">
        <w:t xml:space="preserve">mít vlastnosti dohodnuté v této smlouvě, stanovené obecně závaznými právními předpisy a normami, jakož </w:t>
      </w:r>
      <w:r w:rsidR="00730CD0">
        <w:br/>
      </w:r>
      <w:r w:rsidRPr="00E27AEE">
        <w:t>i vlastnosti a parametry obsažené v zadávací dokumentaci.</w:t>
      </w:r>
    </w:p>
    <w:p w14:paraId="746E645E" w14:textId="581820DA" w:rsidR="007C45F6" w:rsidRPr="00E27AEE" w:rsidRDefault="001C1C90" w:rsidP="00730CD0">
      <w:pPr>
        <w:spacing w:before="240"/>
        <w:ind w:left="720" w:hanging="720"/>
      </w:pPr>
      <w:proofErr w:type="gramStart"/>
      <w:r w:rsidRPr="007B364C">
        <w:rPr>
          <w:b/>
        </w:rPr>
        <w:t>7.2</w:t>
      </w:r>
      <w:proofErr w:type="gramEnd"/>
      <w:r w:rsidRPr="007B364C">
        <w:rPr>
          <w:b/>
        </w:rPr>
        <w:t>.</w:t>
      </w:r>
      <w:r w:rsidR="00730CD0">
        <w:rPr>
          <w:b/>
        </w:rPr>
        <w:tab/>
      </w:r>
      <w:r w:rsidRPr="00E27AEE">
        <w:t>Zhotovitel zodpovídá za vady, které m</w:t>
      </w:r>
      <w:r w:rsidR="004E1963" w:rsidRPr="00E27AEE">
        <w:t>á dílo v čase odevzdání objedn</w:t>
      </w:r>
      <w:r w:rsidRPr="00E27AEE">
        <w:t>ateli</w:t>
      </w:r>
      <w:r w:rsidR="003D73BA" w:rsidRPr="00E27AEE">
        <w:t>,</w:t>
      </w:r>
      <w:r w:rsidRPr="00E27AEE">
        <w:t xml:space="preserve"> a za vady, které se projeví v záruční době.</w:t>
      </w:r>
    </w:p>
    <w:p w14:paraId="4052A4E7" w14:textId="75C678CF" w:rsidR="001C1C90" w:rsidRPr="00E27AEE" w:rsidRDefault="001C1C90" w:rsidP="00730CD0">
      <w:pPr>
        <w:spacing w:before="240"/>
        <w:ind w:left="720" w:hanging="720"/>
      </w:pPr>
      <w:proofErr w:type="gramStart"/>
      <w:r w:rsidRPr="007B364C">
        <w:rPr>
          <w:b/>
        </w:rPr>
        <w:t>7.3</w:t>
      </w:r>
      <w:proofErr w:type="gramEnd"/>
      <w:r w:rsidRPr="007B364C">
        <w:rPr>
          <w:b/>
        </w:rPr>
        <w:t>.</w:t>
      </w:r>
      <w:r w:rsidR="00730CD0">
        <w:rPr>
          <w:b/>
        </w:rPr>
        <w:tab/>
      </w:r>
      <w:r w:rsidRPr="00E27AEE">
        <w:t>Vadou se pro účely této smlouvy rozumí odchylky v kvalitě, rozsahu a parametrech díla stanovených touto smlouvou a obecně závaznými technickými</w:t>
      </w:r>
      <w:r w:rsidR="00AD3FEC">
        <w:t xml:space="preserve"> normami </w:t>
      </w:r>
      <w:r w:rsidR="00730CD0">
        <w:br/>
      </w:r>
      <w:r w:rsidR="00AD3FEC">
        <w:t xml:space="preserve">a předpisy, </w:t>
      </w:r>
      <w:r w:rsidRPr="00E27AEE">
        <w:t>dokumentace</w:t>
      </w:r>
      <w:r w:rsidR="00AD3FEC">
        <w:t xml:space="preserve"> pro provádění</w:t>
      </w:r>
      <w:r w:rsidRPr="00E27AEE">
        <w:t xml:space="preserve"> </w:t>
      </w:r>
      <w:r w:rsidR="00AD3FEC">
        <w:t xml:space="preserve">stavby </w:t>
      </w:r>
      <w:r w:rsidRPr="00E27AEE">
        <w:t xml:space="preserve">a dále odchylky od požadavků uvedených v zadávací dokumentaci nebo od obvyklých standardů vyžadovaných </w:t>
      </w:r>
      <w:r w:rsidR="00730CD0">
        <w:br/>
      </w:r>
      <w:r w:rsidRPr="00E27AEE">
        <w:t xml:space="preserve">u tohoto druhu díla.                                                         </w:t>
      </w:r>
    </w:p>
    <w:p w14:paraId="78FBBC6F" w14:textId="0B77DC68" w:rsidR="001C1C90" w:rsidRDefault="001C1C90" w:rsidP="00730CD0">
      <w:pPr>
        <w:spacing w:before="240"/>
      </w:pPr>
      <w:proofErr w:type="gramStart"/>
      <w:r w:rsidRPr="007B364C">
        <w:rPr>
          <w:b/>
        </w:rPr>
        <w:t>7.4</w:t>
      </w:r>
      <w:proofErr w:type="gramEnd"/>
      <w:r w:rsidRPr="007B364C">
        <w:rPr>
          <w:b/>
        </w:rPr>
        <w:t>.</w:t>
      </w:r>
      <w:r w:rsidR="00730CD0">
        <w:rPr>
          <w:b/>
        </w:rPr>
        <w:tab/>
      </w:r>
      <w:r w:rsidRPr="00E27AEE">
        <w:t>Nedodělkem se rozumí nedokončená práce proti požadovanému rozsahu.</w:t>
      </w:r>
    </w:p>
    <w:p w14:paraId="6EF801BA" w14:textId="77777777" w:rsidR="00D24498" w:rsidRDefault="00D24498" w:rsidP="00583407"/>
    <w:p w14:paraId="72AC0D85" w14:textId="104F2FCA" w:rsidR="001C1C90" w:rsidRPr="007B364C" w:rsidRDefault="001C1C90" w:rsidP="00730CD0">
      <w:pPr>
        <w:spacing w:after="120"/>
        <w:outlineLvl w:val="0"/>
        <w:rPr>
          <w:b/>
        </w:rPr>
      </w:pPr>
      <w:r w:rsidRPr="007B364C">
        <w:rPr>
          <w:b/>
        </w:rPr>
        <w:t xml:space="preserve">7.5. </w:t>
      </w:r>
      <w:r w:rsidR="00E1115F" w:rsidRPr="007B364C">
        <w:rPr>
          <w:b/>
        </w:rPr>
        <w:t xml:space="preserve"> </w:t>
      </w:r>
      <w:r w:rsidR="00730CD0">
        <w:rPr>
          <w:b/>
        </w:rPr>
        <w:tab/>
      </w:r>
      <w:r w:rsidR="00E1115F" w:rsidRPr="007B364C">
        <w:rPr>
          <w:b/>
        </w:rPr>
        <w:t>Délka záruční do</w:t>
      </w:r>
      <w:r w:rsidR="007B364C" w:rsidRPr="007B364C">
        <w:rPr>
          <w:b/>
        </w:rPr>
        <w:t>by</w:t>
      </w:r>
    </w:p>
    <w:p w14:paraId="4D8F9623" w14:textId="03AF6FEC" w:rsidR="00CF6690" w:rsidRPr="005B5286" w:rsidRDefault="00B8292A" w:rsidP="00583407">
      <w:pPr>
        <w:rPr>
          <w:b/>
        </w:rPr>
      </w:pPr>
      <w:r w:rsidRPr="00E27AEE">
        <w:t xml:space="preserve">7.5.1. </w:t>
      </w:r>
      <w:r w:rsidR="00730CD0">
        <w:tab/>
      </w:r>
      <w:r w:rsidR="001C1C90" w:rsidRPr="00E27AEE">
        <w:t xml:space="preserve">Záruční doba za celé dílo je stanovena nabídkou dodavatele </w:t>
      </w:r>
      <w:proofErr w:type="gramStart"/>
      <w:r w:rsidR="00042583" w:rsidRPr="00042583">
        <w:rPr>
          <w:highlight w:val="yellow"/>
        </w:rPr>
        <w:t>…..</w:t>
      </w:r>
      <w:r w:rsidR="0021244F">
        <w:t xml:space="preserve"> měsíců</w:t>
      </w:r>
      <w:proofErr w:type="gramEnd"/>
      <w:r w:rsidR="00A56573">
        <w:t xml:space="preserve"> </w:t>
      </w:r>
      <w:r w:rsidR="00DD7B55">
        <w:t xml:space="preserve">(min. 60) </w:t>
      </w:r>
      <w:r w:rsidR="008D260F">
        <w:tab/>
      </w:r>
      <w:r w:rsidR="00C75B94" w:rsidRPr="00A56573">
        <w:t>měsíců</w:t>
      </w:r>
      <w:r w:rsidR="00D52B76">
        <w:t>.</w:t>
      </w:r>
      <w:r w:rsidR="00C75B94">
        <w:t xml:space="preserve"> </w:t>
      </w:r>
    </w:p>
    <w:p w14:paraId="187F8912" w14:textId="3280E5AD" w:rsidR="001C1C90" w:rsidRDefault="00B8292A" w:rsidP="007B364C">
      <w:pPr>
        <w:spacing w:before="120"/>
      </w:pPr>
      <w:r w:rsidRPr="00E27AEE">
        <w:t xml:space="preserve">7.5.2. </w:t>
      </w:r>
      <w:r w:rsidR="00730CD0">
        <w:tab/>
      </w:r>
      <w:r w:rsidR="001C1C90" w:rsidRPr="00E27AEE">
        <w:t>Záruční doba začíná běžet dnem převzetí díla objednatelem.</w:t>
      </w:r>
    </w:p>
    <w:p w14:paraId="6FBA2E89" w14:textId="77777777" w:rsidR="00663BFA" w:rsidRDefault="00663BFA" w:rsidP="00170F19"/>
    <w:p w14:paraId="35BCCC14" w14:textId="717FA6EF" w:rsidR="00170F19" w:rsidRDefault="00170F19" w:rsidP="00730CD0">
      <w:pPr>
        <w:ind w:left="720" w:hanging="720"/>
      </w:pPr>
      <w:proofErr w:type="gramStart"/>
      <w:r w:rsidRPr="00E27AEE">
        <w:rPr>
          <w:b/>
        </w:rPr>
        <w:t>7.6</w:t>
      </w:r>
      <w:proofErr w:type="gramEnd"/>
      <w:r w:rsidRPr="00E27AEE">
        <w:rPr>
          <w:b/>
        </w:rPr>
        <w:t>.</w:t>
      </w:r>
      <w:r w:rsidR="00730CD0">
        <w:rPr>
          <w:b/>
        </w:rPr>
        <w:tab/>
      </w:r>
      <w:r w:rsidRPr="00E27AEE">
        <w:t xml:space="preserve">Smluvní strany se dohodly pro případ vady díla, že po dobu záruční doby má objednatel právo </w:t>
      </w:r>
      <w:r>
        <w:t>zejména</w:t>
      </w:r>
    </w:p>
    <w:p w14:paraId="26EDFD33" w14:textId="4934106A" w:rsidR="00170F19" w:rsidRDefault="00170F19" w:rsidP="00730CD0">
      <w:pPr>
        <w:ind w:firstLine="426"/>
      </w:pPr>
      <w:r>
        <w:t>-</w:t>
      </w:r>
      <w:r>
        <w:tab/>
        <w:t>požadovat odstranění vady dodáním náhradního plnění (např. u vad materiálů apod.)</w:t>
      </w:r>
      <w:r w:rsidR="00730CD0">
        <w:t>,</w:t>
      </w:r>
    </w:p>
    <w:p w14:paraId="13175084" w14:textId="6D669A6E" w:rsidR="00170F19" w:rsidRDefault="00170F19" w:rsidP="00730CD0">
      <w:pPr>
        <w:ind w:firstLine="426"/>
      </w:pPr>
      <w:r>
        <w:t>-</w:t>
      </w:r>
      <w:r>
        <w:tab/>
        <w:t>požadovat odstranění vady opravou, je-li vada opravitelná</w:t>
      </w:r>
      <w:r w:rsidR="00730CD0">
        <w:t>,</w:t>
      </w:r>
    </w:p>
    <w:p w14:paraId="00789A45" w14:textId="143F6BB2" w:rsidR="00170F19" w:rsidRDefault="00170F19" w:rsidP="00730CD0">
      <w:pPr>
        <w:ind w:firstLine="426"/>
      </w:pPr>
      <w:r>
        <w:t>-</w:t>
      </w:r>
      <w:r>
        <w:tab/>
        <w:t>požadovat přiměřenou slevu ze sjednané ceny</w:t>
      </w:r>
      <w:r w:rsidR="00730CD0">
        <w:t>,</w:t>
      </w:r>
    </w:p>
    <w:p w14:paraId="2DC2F307" w14:textId="60133758" w:rsidR="00170F19" w:rsidRDefault="00170F19" w:rsidP="00730CD0">
      <w:pPr>
        <w:ind w:firstLine="426"/>
      </w:pPr>
      <w:r>
        <w:t>-</w:t>
      </w:r>
      <w:r>
        <w:tab/>
        <w:t>odstoupit od smlouvy</w:t>
      </w:r>
      <w:r w:rsidR="00730CD0">
        <w:t>.</w:t>
      </w:r>
    </w:p>
    <w:p w14:paraId="2AF22298" w14:textId="77777777" w:rsidR="00170F19" w:rsidRPr="00E27AEE" w:rsidRDefault="00170F19" w:rsidP="00730CD0">
      <w:pPr>
        <w:ind w:firstLine="720"/>
      </w:pPr>
      <w:r w:rsidRPr="00E27AEE">
        <w:t>Objednatel se zavazuje oznámit vadu bez zbytečného odkladu po jejím zjištění.</w:t>
      </w:r>
    </w:p>
    <w:p w14:paraId="2625F866" w14:textId="5C3F2733" w:rsidR="00170F19" w:rsidRPr="00E27AEE" w:rsidRDefault="00170F19" w:rsidP="00730CD0">
      <w:pPr>
        <w:ind w:left="720"/>
      </w:pPr>
      <w:r w:rsidRPr="00E27AEE">
        <w:t xml:space="preserve">Tím není dotčeno právo objednatele uplatnit jiné zákonem předpokládané nároky </w:t>
      </w:r>
      <w:r w:rsidR="00730CD0">
        <w:br/>
      </w:r>
      <w:r w:rsidRPr="00E27AEE">
        <w:t xml:space="preserve">z vady díla. </w:t>
      </w:r>
    </w:p>
    <w:p w14:paraId="246E0F89" w14:textId="77777777" w:rsidR="00170F19" w:rsidRPr="00E27AEE" w:rsidRDefault="00170F19" w:rsidP="00730CD0">
      <w:pPr>
        <w:spacing w:before="240" w:after="120"/>
      </w:pPr>
      <w:r w:rsidRPr="00E27AEE">
        <w:rPr>
          <w:b/>
        </w:rPr>
        <w:lastRenderedPageBreak/>
        <w:t>7.7.</w:t>
      </w:r>
      <w:r w:rsidRPr="00E27AEE">
        <w:t xml:space="preserve"> </w:t>
      </w:r>
    </w:p>
    <w:p w14:paraId="2D56BBB2" w14:textId="739AD8B6" w:rsidR="00170F19" w:rsidRDefault="00170F19" w:rsidP="00D41BBA">
      <w:pPr>
        <w:ind w:left="720" w:hanging="720"/>
      </w:pPr>
      <w:r w:rsidRPr="00E27AEE">
        <w:t xml:space="preserve">7.7.1. </w:t>
      </w:r>
      <w:r w:rsidR="00730CD0">
        <w:tab/>
      </w:r>
      <w:r>
        <w:t xml:space="preserve">Zhotovitel je povinen </w:t>
      </w:r>
      <w:r w:rsidRPr="008E0DF9">
        <w:t xml:space="preserve">nejpozději do </w:t>
      </w:r>
      <w:r w:rsidR="008E0DF9">
        <w:t>3</w:t>
      </w:r>
      <w:r w:rsidRPr="008E0DF9">
        <w:t xml:space="preserve"> </w:t>
      </w:r>
      <w:r>
        <w:t xml:space="preserve">pracovních dnů po obdržení reklamace písemně </w:t>
      </w:r>
      <w:r w:rsidR="004D0FFD">
        <w:t xml:space="preserve">e-mailem </w:t>
      </w:r>
      <w:r>
        <w:t xml:space="preserve">oznámit objednateli, zda reklamaci uznává či neuznává. Pokud tak neučiní, má se za to, že reklamaci objednatele uznává. V případě požadavku objednatele na odstranění vady musí zhotovitel současně písemně sdělit, v jakém termínu nastoupí </w:t>
      </w:r>
      <w:r w:rsidR="00730CD0">
        <w:br/>
      </w:r>
      <w:r>
        <w:t>k odstranění vady. Tento termín nesmí být delší, než 5 pracovních dnů od obdržení reklamace, a to bez ohledu na to, zda zhotovitel reklamaci uznává či neuznává. Současně zhotovitel písemně navrhne, do kterého termínu vady odstraní, přičemž</w:t>
      </w:r>
      <w:r w:rsidRPr="00E27AEE">
        <w:t xml:space="preserve"> běžnou vadu </w:t>
      </w:r>
      <w:r>
        <w:t xml:space="preserve">odstraní </w:t>
      </w:r>
      <w:r w:rsidRPr="00E27AEE">
        <w:t>bezodkladně, nejpozději do</w:t>
      </w:r>
      <w:r>
        <w:t xml:space="preserve"> 7 pracovních dnů od přijetí</w:t>
      </w:r>
      <w:r w:rsidRPr="00E27AEE">
        <w:t xml:space="preserve"> reklamace, pokud to je technicky možné, jinak v dohodnutém termínu</w:t>
      </w:r>
      <w:r w:rsidR="002B611D">
        <w:t>.</w:t>
      </w:r>
    </w:p>
    <w:p w14:paraId="6400B71C" w14:textId="77777777" w:rsidR="00D41BBA" w:rsidRDefault="00D41BBA" w:rsidP="00D41BBA">
      <w:pPr>
        <w:ind w:left="720" w:hanging="720"/>
      </w:pPr>
    </w:p>
    <w:p w14:paraId="7BE81EB6" w14:textId="2E4762D9" w:rsidR="00170F19" w:rsidRDefault="00170F19" w:rsidP="00730CD0">
      <w:pPr>
        <w:ind w:left="720" w:hanging="720"/>
      </w:pPr>
      <w:r>
        <w:t>7.7.2</w:t>
      </w:r>
      <w:r>
        <w:tab/>
        <w:t xml:space="preserve">Reklamaci lze uplatnit nejpozději do posledního dne záruční lhůty, přičemž </w:t>
      </w:r>
      <w:r w:rsidR="00042583">
        <w:br/>
      </w:r>
      <w:r>
        <w:t>i reklamace odeslaná objednatelem v poslední den záruční lhůty se považuje za včas uplatněnou.</w:t>
      </w:r>
    </w:p>
    <w:p w14:paraId="12EF1758" w14:textId="77777777" w:rsidR="002B611D" w:rsidRDefault="002B611D" w:rsidP="00170F19"/>
    <w:p w14:paraId="795F3BBE" w14:textId="5DBF52DF" w:rsidR="00170F19" w:rsidRDefault="00170F19" w:rsidP="00730CD0">
      <w:pPr>
        <w:ind w:left="720" w:hanging="720"/>
      </w:pPr>
      <w:r>
        <w:t xml:space="preserve">7.7.3. </w:t>
      </w:r>
      <w:r w:rsidR="00730CD0">
        <w:tab/>
      </w:r>
      <w:r>
        <w:t xml:space="preserve">Pokud zhotovitel nenastoupí k odstranění reklamované </w:t>
      </w:r>
      <w:r w:rsidR="009031A9">
        <w:t>vady včas</w:t>
      </w:r>
      <w:r>
        <w:t xml:space="preserve">, je povinen uhradit objednateli smluvní pokutu ve výši 0,05 % z ceny díla dle této smlouvy za každý </w:t>
      </w:r>
      <w:r w:rsidR="00730CD0">
        <w:br/>
      </w:r>
      <w:r>
        <w:t>i započatý den prodlení.</w:t>
      </w:r>
    </w:p>
    <w:p w14:paraId="5583F1BE" w14:textId="77777777" w:rsidR="002B611D" w:rsidRDefault="002B611D" w:rsidP="00170F19"/>
    <w:p w14:paraId="41DDDA78" w14:textId="77777777" w:rsidR="00170F19" w:rsidRDefault="00170F19" w:rsidP="00730CD0">
      <w:pPr>
        <w:ind w:left="720" w:hanging="720"/>
      </w:pPr>
      <w:r>
        <w:t>7.7.4.</w:t>
      </w:r>
      <w:r>
        <w:tab/>
        <w:t>Nenastoupí-li zhotovitel k odstranění reklamované vady ani do 15 pracovních dnů po obdržení reklamace, je objednatel oprávněn pověřit odstraněním vady třetí osobu. Veškeré takto vzniklé náklady uhradí objednateli zhotovitel. Náklady na odstranění reklamované vady nese zhotovitel i ve sporných případech.</w:t>
      </w:r>
    </w:p>
    <w:p w14:paraId="7712FC44" w14:textId="77777777" w:rsidR="002B611D" w:rsidRDefault="002B611D" w:rsidP="00170F19"/>
    <w:p w14:paraId="2E64B244" w14:textId="77777777" w:rsidR="00170F19" w:rsidRDefault="00170F19" w:rsidP="00E268BB">
      <w:pPr>
        <w:ind w:left="720" w:hanging="720"/>
      </w:pPr>
      <w:r>
        <w:t>7.7.5.</w:t>
      </w:r>
      <w:r>
        <w:tab/>
      </w:r>
      <w:r w:rsidRPr="00E27AEE">
        <w:t>V případě sporu o oprávněnost reklamace budou smluvní strany respektovat stanovisko soudního znalce, kterého společně vyberou. Pokud se na znalci neshodnou, je k jeho výběru oprávněn objednatel. Znalec nesmí být v zaměstnaneckém nebo obdobném poměru k žádné ze smluvních stran. Náklady na vypracování znaleckého posudku hradí zhotovitel, pokud posudek uzná oprávněnost reklamace, v opačném případě hradí náklady objednatel</w:t>
      </w:r>
      <w:r>
        <w:t>. Prokáže-li se ve sporných případech, že objednatel reklamoval neoprávněně, tzn., že jím reklamovaná vada nevznikla vinou zhotovitele, je objednatel povinen uhradit zhotoviteli veškeré v souvislosti s odstraněním vady prokazatelně vzniklé a doložené náklady, které byly nutné k odstranění vady.</w:t>
      </w:r>
    </w:p>
    <w:p w14:paraId="6817B464" w14:textId="77777777" w:rsidR="002B611D" w:rsidRDefault="002B611D" w:rsidP="00170F19"/>
    <w:p w14:paraId="70704A6D" w14:textId="28377295" w:rsidR="00170F19" w:rsidRDefault="00170F19" w:rsidP="00D41BBA">
      <w:r>
        <w:t xml:space="preserve">7.7.6. Jestliže objednatel v reklamaci výslovně uvedl, že se jedná o havárii, je zhotovitel </w:t>
      </w:r>
      <w:r w:rsidR="00D41BBA">
        <w:tab/>
      </w:r>
      <w:r>
        <w:t xml:space="preserve">povinen nastoupit a zahájit odstraňování vady (havárie) nejpozději do 24 hodin po </w:t>
      </w:r>
      <w:r w:rsidR="00D41BBA">
        <w:tab/>
      </w:r>
      <w:r>
        <w:t xml:space="preserve">obdržení reklamace. Pokud tak neučiní, je povinen zaplatit objednateli smluvní pokutu </w:t>
      </w:r>
      <w:r w:rsidR="00D41BBA">
        <w:tab/>
      </w:r>
      <w:r>
        <w:t>ve výši 0,1 %</w:t>
      </w:r>
      <w:r w:rsidR="00E268BB">
        <w:t xml:space="preserve"> </w:t>
      </w:r>
      <w:r>
        <w:t xml:space="preserve">z ceny díla dle této smlouvy za každý i započatý den, </w:t>
      </w:r>
      <w:r w:rsidR="00E268BB">
        <w:br/>
      </w:r>
      <w:r w:rsidR="00D41BBA">
        <w:tab/>
      </w:r>
      <w:r>
        <w:t xml:space="preserve">o který nastoupí k odstraňování vady později. </w:t>
      </w:r>
      <w:r w:rsidRPr="00E27AEE">
        <w:t xml:space="preserve">Objednatel je </w:t>
      </w:r>
      <w:r>
        <w:t xml:space="preserve">v případě nedodržení </w:t>
      </w:r>
      <w:r w:rsidR="00D41BBA">
        <w:tab/>
      </w:r>
      <w:r>
        <w:t xml:space="preserve">24hodinové lhůty pro zahájení odstraňování vady ze strany zhotovitele </w:t>
      </w:r>
      <w:r w:rsidRPr="00E27AEE">
        <w:t xml:space="preserve">oprávněn </w:t>
      </w:r>
      <w:r w:rsidR="00D41BBA">
        <w:tab/>
      </w:r>
      <w:r>
        <w:t xml:space="preserve">zajistit odstranění vady </w:t>
      </w:r>
      <w:r w:rsidRPr="00E27AEE">
        <w:t xml:space="preserve">na náklady zhotovitele </w:t>
      </w:r>
      <w:r>
        <w:t>odbornou firmou</w:t>
      </w:r>
      <w:r w:rsidRPr="00E27AEE">
        <w:t xml:space="preserve"> a oznámit je </w:t>
      </w:r>
      <w:r w:rsidR="00D41BBA">
        <w:tab/>
      </w:r>
      <w:r w:rsidRPr="00E27AEE">
        <w:t xml:space="preserve">zhotoviteli bezprostředně telefonicky, osobně nebo e-mailem. Za činnost odborné </w:t>
      </w:r>
      <w:r w:rsidR="00D41BBA">
        <w:tab/>
      </w:r>
      <w:r w:rsidRPr="00E27AEE">
        <w:t>firmy při odstraňování vad odpovídá zhotovitel, j</w:t>
      </w:r>
      <w:r>
        <w:t>ako by tuto činnost provedl sám.</w:t>
      </w:r>
    </w:p>
    <w:p w14:paraId="1EE4193B" w14:textId="77777777" w:rsidR="002B611D" w:rsidRDefault="002B611D" w:rsidP="00170F19"/>
    <w:p w14:paraId="2FA8B9FC" w14:textId="691EE030" w:rsidR="00EF070A" w:rsidRDefault="00170F19" w:rsidP="00E268BB">
      <w:pPr>
        <w:ind w:left="720" w:hanging="720"/>
      </w:pPr>
      <w:r>
        <w:t>7.7.7.</w:t>
      </w:r>
      <w:r>
        <w:tab/>
        <w:t xml:space="preserve">Právo uplatnit nároky z odpovědnosti za vady díla náleží kromě objednatele též případnému budoucímu vlastníku jednotlivých částí díla. Práva vady díla reklamovat </w:t>
      </w:r>
      <w:r w:rsidR="00042583">
        <w:br/>
      </w:r>
      <w:r>
        <w:t>a provést volbu mezi nároky je delegováno na správce jednotlivých objektů, který bude vlastníka díla v rámci reklamačních řízení zastupovat.</w:t>
      </w:r>
    </w:p>
    <w:p w14:paraId="077A2BBA" w14:textId="77777777" w:rsidR="00B665E9" w:rsidRDefault="00B665E9" w:rsidP="00E268BB">
      <w:pPr>
        <w:ind w:left="720" w:hanging="720"/>
      </w:pPr>
    </w:p>
    <w:p w14:paraId="74EC3C02" w14:textId="77777777" w:rsidR="00B665E9" w:rsidRDefault="00B665E9" w:rsidP="00E268BB">
      <w:pPr>
        <w:ind w:left="720" w:hanging="720"/>
      </w:pPr>
    </w:p>
    <w:p w14:paraId="25C716D5" w14:textId="77777777" w:rsidR="00B665E9" w:rsidRDefault="00B665E9" w:rsidP="00E268BB">
      <w:pPr>
        <w:ind w:left="720" w:hanging="720"/>
      </w:pPr>
    </w:p>
    <w:p w14:paraId="61C3B7D4" w14:textId="77777777" w:rsidR="00B665E9" w:rsidRDefault="00B665E9" w:rsidP="00E268BB">
      <w:pPr>
        <w:ind w:left="720" w:hanging="720"/>
      </w:pPr>
    </w:p>
    <w:p w14:paraId="02D811C5" w14:textId="77777777" w:rsidR="00CF6690" w:rsidRPr="00E27AEE" w:rsidRDefault="001C1C90" w:rsidP="00472385">
      <w:pPr>
        <w:pStyle w:val="SoD"/>
        <w:ind w:left="2160" w:firstLine="720"/>
        <w:jc w:val="both"/>
      </w:pPr>
      <w:bookmarkStart w:id="8" w:name="_Toc480375893"/>
      <w:r w:rsidRPr="00E27AEE">
        <w:lastRenderedPageBreak/>
        <w:t>8. Podmínky provedení díla</w:t>
      </w:r>
      <w:bookmarkEnd w:id="8"/>
    </w:p>
    <w:p w14:paraId="362E69CA" w14:textId="77777777" w:rsidR="001C1C90" w:rsidRPr="007B364C" w:rsidRDefault="001C1C90" w:rsidP="00E268BB">
      <w:pPr>
        <w:spacing w:after="120"/>
        <w:rPr>
          <w:b/>
        </w:rPr>
      </w:pPr>
      <w:r w:rsidRPr="007B364C">
        <w:rPr>
          <w:b/>
        </w:rPr>
        <w:t>8.1.</w:t>
      </w:r>
    </w:p>
    <w:p w14:paraId="2D9D3F35" w14:textId="344A1892" w:rsidR="004964E7" w:rsidRPr="00E27AEE" w:rsidRDefault="00DE315B" w:rsidP="00583407">
      <w:r w:rsidRPr="00E27AEE">
        <w:t xml:space="preserve">8.1.1. </w:t>
      </w:r>
      <w:r w:rsidR="00E268BB">
        <w:tab/>
      </w:r>
      <w:r w:rsidR="00384CB9" w:rsidRPr="00E27AEE">
        <w:t xml:space="preserve">Zhotovitel provede dílo na svoje náklady </w:t>
      </w:r>
      <w:r w:rsidR="009B0231" w:rsidRPr="00E27AEE">
        <w:t>a na vlastní nebezpečí</w:t>
      </w:r>
      <w:r w:rsidR="00384CB9" w:rsidRPr="00E27AEE">
        <w:t>.</w:t>
      </w:r>
      <w:r w:rsidR="009564A0" w:rsidRPr="00E27AEE">
        <w:t xml:space="preserve"> </w:t>
      </w:r>
    </w:p>
    <w:p w14:paraId="048E900D" w14:textId="199D7282" w:rsidR="009564A0" w:rsidRPr="00E27AEE" w:rsidRDefault="00DE315B" w:rsidP="007B364C">
      <w:pPr>
        <w:spacing w:before="120"/>
      </w:pPr>
      <w:r w:rsidRPr="00E27AEE">
        <w:t xml:space="preserve">8.1.2. </w:t>
      </w:r>
      <w:r w:rsidR="00E268BB">
        <w:tab/>
      </w:r>
      <w:r w:rsidR="009564A0" w:rsidRPr="00E27AEE">
        <w:t>Zhotovitel se zavazuje provádět dílo s řádnou odbornou péčí, zejména je povinen</w:t>
      </w:r>
    </w:p>
    <w:p w14:paraId="6C38F43F" w14:textId="77777777" w:rsidR="009564A0" w:rsidRPr="00E27AEE" w:rsidRDefault="009564A0" w:rsidP="00E268BB">
      <w:pPr>
        <w:numPr>
          <w:ilvl w:val="0"/>
          <w:numId w:val="12"/>
        </w:numPr>
        <w:tabs>
          <w:tab w:val="clear" w:pos="346"/>
          <w:tab w:val="num" w:pos="709"/>
        </w:tabs>
        <w:ind w:left="709" w:hanging="283"/>
      </w:pPr>
      <w:r w:rsidRPr="00E27AEE">
        <w:t xml:space="preserve">zajistit potřebné pracovní síly, vybavení a materiál za účelem řádného </w:t>
      </w:r>
      <w:r w:rsidR="007845FD" w:rsidRPr="005262A1">
        <w:rPr>
          <w:color w:val="000000"/>
        </w:rPr>
        <w:t xml:space="preserve">provedení </w:t>
      </w:r>
      <w:r w:rsidR="007B364C">
        <w:rPr>
          <w:color w:val="000000"/>
        </w:rPr>
        <w:br/>
      </w:r>
      <w:r w:rsidR="007845FD" w:rsidRPr="005262A1">
        <w:rPr>
          <w:color w:val="000000"/>
        </w:rPr>
        <w:t>a</w:t>
      </w:r>
      <w:r w:rsidR="007845FD">
        <w:t xml:space="preserve"> </w:t>
      </w:r>
      <w:r w:rsidRPr="00E27AEE">
        <w:t>dokončení díla v dohodnutém termínu</w:t>
      </w:r>
      <w:r w:rsidR="007B364C">
        <w:t>,</w:t>
      </w:r>
    </w:p>
    <w:p w14:paraId="5FFF178F" w14:textId="77777777" w:rsidR="009564A0" w:rsidRPr="002F2251" w:rsidRDefault="009564A0" w:rsidP="00E268BB">
      <w:pPr>
        <w:numPr>
          <w:ilvl w:val="0"/>
          <w:numId w:val="12"/>
        </w:numPr>
        <w:tabs>
          <w:tab w:val="clear" w:pos="346"/>
          <w:tab w:val="num" w:pos="709"/>
        </w:tabs>
        <w:ind w:left="709" w:hanging="283"/>
      </w:pPr>
      <w:r w:rsidRPr="002F2251">
        <w:t>dodržovat obecně závazné právní předpisy, závazné i doporučené technické normy, podklady a podmínky stanovené touto smlouvou i veškeré pokyny objednatele</w:t>
      </w:r>
      <w:r w:rsidR="006B3704" w:rsidRPr="002F2251">
        <w:t>,</w:t>
      </w:r>
      <w:r w:rsidR="00395E2C" w:rsidRPr="002F2251">
        <w:t xml:space="preserve"> technického dozoru investora</w:t>
      </w:r>
      <w:r w:rsidR="00EB210D" w:rsidRPr="002F2251">
        <w:t xml:space="preserve"> a koordinátora BOZP</w:t>
      </w:r>
      <w:r w:rsidR="007B364C">
        <w:t>,</w:t>
      </w:r>
    </w:p>
    <w:p w14:paraId="5837C0C2" w14:textId="77777777" w:rsidR="009564A0" w:rsidRPr="00E27AEE" w:rsidRDefault="009564A0" w:rsidP="00E268BB">
      <w:pPr>
        <w:numPr>
          <w:ilvl w:val="0"/>
          <w:numId w:val="12"/>
        </w:numPr>
        <w:tabs>
          <w:tab w:val="clear" w:pos="346"/>
          <w:tab w:val="num" w:pos="709"/>
        </w:tabs>
        <w:ind w:left="709" w:hanging="283"/>
      </w:pPr>
      <w:r w:rsidRPr="002F2251">
        <w:t>chránit objednatele před vznikem škod</w:t>
      </w:r>
      <w:r w:rsidRPr="00E27AEE">
        <w:t xml:space="preserve"> v souvislosti s činností zhotovitele, v případě vzniku škod tyto uhradit na vlastní náklady zhotovitele</w:t>
      </w:r>
      <w:r w:rsidR="007B364C">
        <w:t>,</w:t>
      </w:r>
    </w:p>
    <w:p w14:paraId="6DEABD52" w14:textId="77777777" w:rsidR="009564A0" w:rsidRPr="00E27AEE" w:rsidRDefault="009564A0" w:rsidP="00E268BB">
      <w:pPr>
        <w:numPr>
          <w:ilvl w:val="0"/>
          <w:numId w:val="12"/>
        </w:numPr>
        <w:tabs>
          <w:tab w:val="clear" w:pos="346"/>
          <w:tab w:val="num" w:pos="709"/>
        </w:tabs>
        <w:ind w:left="709" w:hanging="283"/>
      </w:pPr>
      <w:r w:rsidRPr="00E27AEE">
        <w:t>zajistit na své náklady jakákoli povolení či schválení nutná pro provedení díla</w:t>
      </w:r>
      <w:r w:rsidR="00650020" w:rsidRPr="00E27AEE">
        <w:t xml:space="preserve">, včetně dokumentů pro budoucí přezkoumání a případné změny </w:t>
      </w:r>
      <w:r w:rsidR="005C6C72" w:rsidRPr="00E27AEE">
        <w:t>vydaného souhlasu s provedením ohlášené stavby</w:t>
      </w:r>
      <w:r w:rsidR="00650020" w:rsidRPr="00E27AEE">
        <w:t xml:space="preserve">; tato povinnost se nevztahuje na výchozí </w:t>
      </w:r>
      <w:r w:rsidR="005C6C72" w:rsidRPr="00E27AEE">
        <w:t>souhlas s provedením ohlášené stavby</w:t>
      </w:r>
      <w:r w:rsidR="00650020" w:rsidRPr="00E27AEE">
        <w:t xml:space="preserve"> a případnou změnu stavby před dokončením</w:t>
      </w:r>
      <w:r w:rsidR="007B364C">
        <w:t>,</w:t>
      </w:r>
    </w:p>
    <w:p w14:paraId="616DF3BD" w14:textId="77777777" w:rsidR="00650020" w:rsidRPr="00E27AEE" w:rsidRDefault="00650020" w:rsidP="00E268BB">
      <w:pPr>
        <w:numPr>
          <w:ilvl w:val="0"/>
          <w:numId w:val="12"/>
        </w:numPr>
        <w:tabs>
          <w:tab w:val="clear" w:pos="346"/>
          <w:tab w:val="num" w:pos="709"/>
        </w:tabs>
        <w:ind w:left="709" w:hanging="283"/>
      </w:pPr>
      <w:r w:rsidRPr="00E27AEE">
        <w:t>upozornit písemně objednatele na nesoulad mezi zadávacími podklady a právními či jinými předpisy v případě, že takový nesoulad zjistí kdykoli v průběhu provádění díla</w:t>
      </w:r>
      <w:r w:rsidR="00CB48AB" w:rsidRPr="00E27AEE">
        <w:t>; nevhodným pokynem je např. i nevhodn</w:t>
      </w:r>
      <w:r w:rsidR="00DE315B" w:rsidRPr="00E27AEE">
        <w:t>ě</w:t>
      </w:r>
      <w:r w:rsidR="00CB48AB" w:rsidRPr="00E27AEE">
        <w:t xml:space="preserve"> navržené řešení stavby obsažené v</w:t>
      </w:r>
      <w:r w:rsidR="00395E2C">
        <w:t> dokumentaci pro provádění stavby</w:t>
      </w:r>
      <w:r w:rsidRPr="00E27AEE">
        <w:t>.</w:t>
      </w:r>
      <w:r w:rsidR="005935A8" w:rsidRPr="00E27AEE">
        <w:t xml:space="preserve"> Jestliže nevhodné pokyny brání řádnému provedení díla, zhotovitel přeruší provádění díla do doby písemného sdělení stanoviska objednatele</w:t>
      </w:r>
      <w:r w:rsidR="00DE315B" w:rsidRPr="00E27AEE">
        <w:t>;</w:t>
      </w:r>
      <w:r w:rsidR="005935A8" w:rsidRPr="00E27AEE">
        <w:t xml:space="preserve"> o dobu takového přerušení se prodlužuje lhůta k dokončení díla. Jestliže zhotovitel neupozornil na nevhodnost pokynů objednatele bez zbytečného odkladu poté</w:t>
      </w:r>
      <w:r w:rsidR="00A37E8B" w:rsidRPr="00E27AEE">
        <w:t>,</w:t>
      </w:r>
      <w:r w:rsidR="005935A8" w:rsidRPr="00E27AEE">
        <w:t xml:space="preserve"> co je zjistil nebo mohl a měl zjisti</w:t>
      </w:r>
      <w:r w:rsidR="00F81A54" w:rsidRPr="00E27AEE">
        <w:t>t</w:t>
      </w:r>
      <w:r w:rsidR="005935A8" w:rsidRPr="00E27AEE">
        <w:t>, nejpozději do 10 dnů, odpovídá za vady díla a jiné následky způsobené takovými nevhodnými pokyny objednatele</w:t>
      </w:r>
      <w:r w:rsidR="007B364C">
        <w:t>,</w:t>
      </w:r>
    </w:p>
    <w:p w14:paraId="522C8ABA" w14:textId="77777777" w:rsidR="005935A8" w:rsidRPr="00E27AEE" w:rsidRDefault="005935A8" w:rsidP="00E268BB">
      <w:pPr>
        <w:numPr>
          <w:ilvl w:val="0"/>
          <w:numId w:val="12"/>
        </w:numPr>
        <w:tabs>
          <w:tab w:val="clear" w:pos="346"/>
          <w:tab w:val="num" w:pos="709"/>
        </w:tabs>
        <w:ind w:left="709" w:hanging="283"/>
      </w:pPr>
      <w:r w:rsidRPr="00E27AEE">
        <w:t>oznámit písemně objednateli bez zbytečného odkladu jakékoli zjištěné skryté překážky znemožňující řádné provedení díla a n</w:t>
      </w:r>
      <w:r w:rsidR="00A0151A" w:rsidRPr="00E27AEE">
        <w:t>a</w:t>
      </w:r>
      <w:r w:rsidRPr="00E27AEE">
        <w:t xml:space="preserve">vrhnout odpovídající </w:t>
      </w:r>
      <w:r w:rsidR="00F81A54" w:rsidRPr="00E27AEE">
        <w:t xml:space="preserve">způsob odstranění této </w:t>
      </w:r>
      <w:r w:rsidR="00F87070" w:rsidRPr="00E27AEE">
        <w:t xml:space="preserve">překážky </w:t>
      </w:r>
      <w:r w:rsidR="00F81A54" w:rsidRPr="00E27AEE">
        <w:t xml:space="preserve">nebo </w:t>
      </w:r>
      <w:r w:rsidRPr="00E27AEE">
        <w:t>změnu díla</w:t>
      </w:r>
      <w:r w:rsidR="00DE315B" w:rsidRPr="00E27AEE">
        <w:t>.</w:t>
      </w:r>
    </w:p>
    <w:p w14:paraId="11D2DF15" w14:textId="26936A8C" w:rsidR="00237710" w:rsidRPr="00E27AEE" w:rsidRDefault="00DE315B" w:rsidP="00E268BB">
      <w:pPr>
        <w:spacing w:before="120" w:after="120"/>
        <w:ind w:left="709" w:hanging="709"/>
      </w:pPr>
      <w:r w:rsidRPr="00E27AEE">
        <w:t xml:space="preserve">8.1.3. </w:t>
      </w:r>
      <w:r w:rsidR="00E268BB">
        <w:tab/>
      </w:r>
      <w:r w:rsidR="00237710" w:rsidRPr="00E27AEE">
        <w:t>Zhotovitel je povinen provádět průběžně veškeré potřebné zkoušky, měření a atesty k prokázání kvalitativních parametrů předmětu díla.</w:t>
      </w:r>
    </w:p>
    <w:p w14:paraId="61C4F67A" w14:textId="2D076673" w:rsidR="00237710" w:rsidRPr="00E27AEE" w:rsidRDefault="00DE315B" w:rsidP="00E268BB">
      <w:pPr>
        <w:ind w:left="709" w:hanging="709"/>
      </w:pPr>
      <w:r w:rsidRPr="00E27AEE">
        <w:t xml:space="preserve">8.1.4. </w:t>
      </w:r>
      <w:r w:rsidR="00E268BB">
        <w:tab/>
      </w:r>
      <w:r w:rsidR="00237710" w:rsidRPr="00E27AEE">
        <w:t>Zhotovitel je povinen provést na své náklady všechny úkony spojené s výkonem dodavatelské činnosti, zejména vyřizování veškerých povolení, překopů, záborů, souhlasů a oznámení souvisejících s provedením díla.</w:t>
      </w:r>
    </w:p>
    <w:p w14:paraId="5C309BF5" w14:textId="0FF2208C" w:rsidR="00237710" w:rsidRPr="00E27AEE" w:rsidRDefault="00DE315B" w:rsidP="00E268BB">
      <w:pPr>
        <w:spacing w:before="120"/>
        <w:ind w:left="709" w:hanging="709"/>
      </w:pPr>
      <w:r w:rsidRPr="00E27AEE">
        <w:t xml:space="preserve">8.1.5. </w:t>
      </w:r>
      <w:r w:rsidR="00E268BB">
        <w:tab/>
      </w:r>
      <w:r w:rsidR="0043418E">
        <w:t xml:space="preserve">Zhotovitel se zavazuje </w:t>
      </w:r>
      <w:r w:rsidR="0043418E" w:rsidRPr="00951072">
        <w:t>zajist</w:t>
      </w:r>
      <w:r w:rsidR="00497F99" w:rsidRPr="00951072">
        <w:t>i</w:t>
      </w:r>
      <w:r w:rsidR="00237710" w:rsidRPr="00951072">
        <w:t>t</w:t>
      </w:r>
      <w:r w:rsidR="00497F99" w:rsidRPr="00951072">
        <w:t xml:space="preserve"> dle NV č. 163/20002 Sb. ve znění NV č. 312/2005 Sb.,</w:t>
      </w:r>
      <w:r w:rsidR="007B364C">
        <w:t xml:space="preserve"> </w:t>
      </w:r>
      <w:r w:rsidR="00497F99" w:rsidRPr="00951072">
        <w:t>Nařízení Evropského parlamentu a Rady (EU) č. 305/2011-</w:t>
      </w:r>
      <w:r w:rsidR="00237710" w:rsidRPr="00E27AEE">
        <w:t xml:space="preserve"> prohlášení o shodě, atesty, certifikáty a osvědčení o jakosti k vybraným druhům materiálů, strojů</w:t>
      </w:r>
      <w:r w:rsidR="0043418E">
        <w:t>m</w:t>
      </w:r>
      <w:r w:rsidR="00237710" w:rsidRPr="00E27AEE">
        <w:t xml:space="preserve"> a zařízení</w:t>
      </w:r>
      <w:r w:rsidR="0043418E">
        <w:t>m</w:t>
      </w:r>
      <w:r w:rsidR="00237710" w:rsidRPr="00E27AEE">
        <w:t xml:space="preserve"> zabudovaným do stavby a dodaným zhotovitelem, které předá ve </w:t>
      </w:r>
      <w:r w:rsidR="00F81A54" w:rsidRPr="00E27AEE">
        <w:t>3</w:t>
      </w:r>
      <w:r w:rsidR="00237710" w:rsidRPr="00E27AEE">
        <w:t xml:space="preserve"> vyhotoveních objednateli současně s předáním díla.</w:t>
      </w:r>
    </w:p>
    <w:p w14:paraId="4FDBE696" w14:textId="56D766E0" w:rsidR="00237710" w:rsidRPr="00E27AEE" w:rsidRDefault="00DE315B" w:rsidP="00E268BB">
      <w:pPr>
        <w:spacing w:before="120"/>
        <w:ind w:left="709" w:hanging="709"/>
      </w:pPr>
      <w:r w:rsidRPr="00E27AEE">
        <w:t xml:space="preserve">8.1.6. </w:t>
      </w:r>
      <w:r w:rsidR="00E268BB">
        <w:tab/>
      </w:r>
      <w:r w:rsidR="00237710" w:rsidRPr="00E27AEE">
        <w:t>Zhotovitel je povinen vypracovat potřebné dílenské a montážní výkresy</w:t>
      </w:r>
      <w:r w:rsidR="00F84BC8">
        <w:t xml:space="preserve"> pokud to dílo vyžaduje</w:t>
      </w:r>
      <w:r w:rsidR="00237710" w:rsidRPr="00E27AEE">
        <w:t xml:space="preserve">. Výkresy budou objednateli </w:t>
      </w:r>
      <w:r w:rsidR="00497F99" w:rsidRPr="00951072">
        <w:t xml:space="preserve">a technickému dozoru stavby popř. autorskému dozoru </w:t>
      </w:r>
      <w:r w:rsidR="00237710" w:rsidRPr="00E27AEE">
        <w:t xml:space="preserve">předány k odsouhlasení ve 3 </w:t>
      </w:r>
      <w:r w:rsidR="001028B6">
        <w:t>tištěných</w:t>
      </w:r>
      <w:r w:rsidR="00237710" w:rsidRPr="00E27AEE">
        <w:t xml:space="preserve"> vyhotoveních nejpozději do 10 pracovních dnů před zahájením příslušné práce. </w:t>
      </w:r>
    </w:p>
    <w:p w14:paraId="4C7F2130" w14:textId="2CF5038E" w:rsidR="0028070C" w:rsidRPr="00E27AEE" w:rsidRDefault="0028070C" w:rsidP="00E268BB">
      <w:pPr>
        <w:spacing w:before="120"/>
        <w:ind w:left="709" w:hanging="709"/>
      </w:pPr>
      <w:r w:rsidRPr="00E27AEE">
        <w:t xml:space="preserve">8.1.7. </w:t>
      </w:r>
      <w:r w:rsidR="00E268BB">
        <w:tab/>
      </w:r>
      <w:r w:rsidRPr="00E27AEE">
        <w:t>Zhotovitel je povinen zaznamenávat veškeré nutné změny oproti předanému projektu provedení díla a vypracovat dokumentaci skutečného provedení stavby (DSP</w:t>
      </w:r>
      <w:r>
        <w:t>S</w:t>
      </w:r>
      <w:r w:rsidRPr="00E27AEE">
        <w:t>) dle vyhlášky č. 499/2006 Sb</w:t>
      </w:r>
      <w:r>
        <w:t>.</w:t>
      </w:r>
      <w:r w:rsidRPr="00E27AEE">
        <w:t xml:space="preserve"> </w:t>
      </w:r>
      <w:r>
        <w:t xml:space="preserve">včetně jejich změn </w:t>
      </w:r>
      <w:proofErr w:type="spellStart"/>
      <w:r>
        <w:t>vyhl</w:t>
      </w:r>
      <w:proofErr w:type="spellEnd"/>
      <w:r>
        <w:t>. č. 62/2013 Sb.,</w:t>
      </w:r>
      <w:r w:rsidRPr="00E27AEE">
        <w:t xml:space="preserve"> příloha č. </w:t>
      </w:r>
      <w:r>
        <w:t>7 (1. Rozsah a obsah dokumentace skutečného provedení stavby).</w:t>
      </w:r>
      <w:r w:rsidRPr="00E27AEE">
        <w:t xml:space="preserve"> Změny je povinen předem oznámit objednateli, nejpozději do 2 dnů od doby, kdy zjistil nutnost jejich provedení, vždy však před realizací těchto změn. DSP</w:t>
      </w:r>
      <w:r>
        <w:t>S</w:t>
      </w:r>
      <w:r w:rsidRPr="00E27AEE">
        <w:t xml:space="preserve"> předá zhotovitel objednateli ve 3 papírových vyhotoveních a 1 v elektronické podobě na CD</w:t>
      </w:r>
      <w:r>
        <w:t xml:space="preserve"> ve </w:t>
      </w:r>
      <w:proofErr w:type="gramStart"/>
      <w:r>
        <w:t>formátu .</w:t>
      </w:r>
      <w:proofErr w:type="spellStart"/>
      <w:r>
        <w:t>dgn</w:t>
      </w:r>
      <w:proofErr w:type="spellEnd"/>
      <w:proofErr w:type="gramEnd"/>
      <w:r>
        <w:t>, .</w:t>
      </w:r>
      <w:proofErr w:type="spellStart"/>
      <w:r>
        <w:t>dwg</w:t>
      </w:r>
      <w:proofErr w:type="spellEnd"/>
      <w:r>
        <w:t xml:space="preserve"> případně .</w:t>
      </w:r>
      <w:proofErr w:type="spellStart"/>
      <w:r>
        <w:t>dxf</w:t>
      </w:r>
      <w:proofErr w:type="spellEnd"/>
      <w:r w:rsidRPr="00E27AEE">
        <w:t>.</w:t>
      </w:r>
    </w:p>
    <w:p w14:paraId="5CA2FFA0" w14:textId="70002D4F" w:rsidR="007B1348" w:rsidRPr="00951072" w:rsidRDefault="00DE315B" w:rsidP="00E268BB">
      <w:pPr>
        <w:spacing w:before="120"/>
        <w:ind w:left="709" w:hanging="709"/>
      </w:pPr>
      <w:r w:rsidRPr="00E27AEE">
        <w:lastRenderedPageBreak/>
        <w:t xml:space="preserve">8.1.8. </w:t>
      </w:r>
      <w:r w:rsidR="00E268BB">
        <w:tab/>
      </w:r>
      <w:r w:rsidR="00357C90" w:rsidRPr="00E27AEE">
        <w:t>Zhotovitel nesmí bez předchozího písemného souhlasu objednatele učinit jakékoli změny oproti smlouvě a podkladům předaným od objednatele, a to ani</w:t>
      </w:r>
      <w:r w:rsidR="00B27BEB" w:rsidRPr="00E27AEE">
        <w:t xml:space="preserve"> v použitých materiálech či technologiích. Pokud v průběhu provádění díla nebudou dostupné stanovené materiály apod., případně se prokáže jejich škodlivost lidskému zdraví, navrhne zhotovitel objednateli písemně použití obdobných materiálů, technologií apod., přičemž uvede důsledek jejich užití na cenu díla. </w:t>
      </w:r>
      <w:r w:rsidR="004C162A" w:rsidRPr="00E27AEE">
        <w:t xml:space="preserve">Nově navržené materiály </w:t>
      </w:r>
      <w:r w:rsidR="00E268BB">
        <w:br/>
      </w:r>
      <w:r w:rsidR="004C162A" w:rsidRPr="00E27AEE">
        <w:t xml:space="preserve">a technologie může zhotovitel použít až po </w:t>
      </w:r>
      <w:r w:rsidR="00D806AE" w:rsidRPr="00E27AEE">
        <w:t>odsouhlasení změny objednatelem</w:t>
      </w:r>
      <w:r w:rsidR="00F81A54" w:rsidRPr="00E27AEE">
        <w:t xml:space="preserve"> na změnovém listu a po odsouhlasení</w:t>
      </w:r>
      <w:r w:rsidR="008E7BAD">
        <w:t xml:space="preserve"> </w:t>
      </w:r>
      <w:r w:rsidR="008E7BAD" w:rsidRPr="00951072">
        <w:t>technickým dozorem stavby</w:t>
      </w:r>
      <w:r w:rsidR="00F81A54" w:rsidRPr="00951072">
        <w:t>.</w:t>
      </w:r>
    </w:p>
    <w:p w14:paraId="74358D11" w14:textId="51D71261" w:rsidR="00D564F5" w:rsidRPr="00E27AEE" w:rsidRDefault="00D806AE" w:rsidP="00E268BB">
      <w:pPr>
        <w:spacing w:before="120"/>
        <w:ind w:left="709" w:hanging="709"/>
      </w:pPr>
      <w:r w:rsidRPr="00E27AEE">
        <w:t xml:space="preserve">8.1.9. </w:t>
      </w:r>
      <w:r w:rsidR="00E268BB">
        <w:tab/>
      </w:r>
      <w:r w:rsidR="004C162A" w:rsidRPr="00E27AEE">
        <w:t>Při nakládání s věcmi demontovanými v souvislosti s prováděním díla je zhotovitel povinen se řídit pokyny objednatele.</w:t>
      </w:r>
    </w:p>
    <w:p w14:paraId="351055A1" w14:textId="7803AFF6" w:rsidR="003548A7" w:rsidRDefault="00F81A54" w:rsidP="00E268BB">
      <w:pPr>
        <w:spacing w:before="120"/>
        <w:ind w:left="709" w:hanging="709"/>
      </w:pPr>
      <w:proofErr w:type="gramStart"/>
      <w:r w:rsidRPr="00E27AEE">
        <w:t>8.1.10</w:t>
      </w:r>
      <w:proofErr w:type="gramEnd"/>
      <w:r w:rsidRPr="00E27AEE">
        <w:t>.</w:t>
      </w:r>
      <w:r w:rsidR="00E268BB">
        <w:tab/>
      </w:r>
      <w:r w:rsidRPr="00E27AEE">
        <w:t xml:space="preserve">Zhotovitel v případě nutnosti </w:t>
      </w:r>
      <w:proofErr w:type="spellStart"/>
      <w:r w:rsidRPr="00E27AEE">
        <w:t>mezideponie</w:t>
      </w:r>
      <w:proofErr w:type="spellEnd"/>
      <w:r w:rsidRPr="00E27AEE">
        <w:t xml:space="preserve"> je povinen </w:t>
      </w:r>
      <w:r w:rsidR="00415E33" w:rsidRPr="00E27AEE">
        <w:t xml:space="preserve">využít pro takový účel </w:t>
      </w:r>
      <w:r w:rsidR="00287BF2" w:rsidRPr="00E27AEE">
        <w:t xml:space="preserve">vymezené </w:t>
      </w:r>
      <w:r w:rsidR="00415E33" w:rsidRPr="00E27AEE">
        <w:t>lokality a pozemky ve vlastnictví objednatele</w:t>
      </w:r>
      <w:r w:rsidRPr="00E27AEE">
        <w:t xml:space="preserve"> </w:t>
      </w:r>
      <w:r w:rsidR="00844627" w:rsidRPr="00E27AEE">
        <w:t xml:space="preserve">a uzavřít s objednatelem nájemní smlouvu </w:t>
      </w:r>
      <w:r w:rsidR="00415E33" w:rsidRPr="00E27AEE">
        <w:t xml:space="preserve">k tomuto účelu </w:t>
      </w:r>
      <w:r w:rsidR="00844627" w:rsidRPr="00E27AEE">
        <w:t>za úhradu</w:t>
      </w:r>
      <w:r w:rsidR="00415E33" w:rsidRPr="00E27AEE">
        <w:t xml:space="preserve"> ve výši stanovené objednatelem.</w:t>
      </w:r>
      <w:r w:rsidR="00844627" w:rsidRPr="00E27AEE">
        <w:t xml:space="preserve"> </w:t>
      </w:r>
    </w:p>
    <w:p w14:paraId="4EB1D21C" w14:textId="77777777" w:rsidR="00770ED6" w:rsidRDefault="00770ED6" w:rsidP="00583407"/>
    <w:p w14:paraId="3A3DE547" w14:textId="408255E5" w:rsidR="000D798C" w:rsidRPr="007B364C" w:rsidRDefault="000D798C" w:rsidP="00134652">
      <w:pPr>
        <w:outlineLvl w:val="0"/>
        <w:rPr>
          <w:b/>
        </w:rPr>
      </w:pPr>
      <w:r w:rsidRPr="007B364C">
        <w:rPr>
          <w:b/>
        </w:rPr>
        <w:t xml:space="preserve">8.2. </w:t>
      </w:r>
      <w:r w:rsidR="00E268BB">
        <w:rPr>
          <w:b/>
        </w:rPr>
        <w:tab/>
      </w:r>
      <w:r w:rsidRPr="007B364C">
        <w:rPr>
          <w:b/>
        </w:rPr>
        <w:t>Staveniště</w:t>
      </w:r>
      <w:r w:rsidR="00890CB9" w:rsidRPr="007B364C">
        <w:rPr>
          <w:b/>
        </w:rPr>
        <w:t xml:space="preserve"> </w:t>
      </w:r>
    </w:p>
    <w:p w14:paraId="73919B4C" w14:textId="632610D3" w:rsidR="00890CB9" w:rsidRPr="00E27AEE" w:rsidRDefault="00D806AE" w:rsidP="00583407">
      <w:r w:rsidRPr="00E27AEE">
        <w:t xml:space="preserve">8.2.1. </w:t>
      </w:r>
      <w:r w:rsidR="00E268BB">
        <w:tab/>
      </w:r>
      <w:r w:rsidR="00890CB9" w:rsidRPr="00E27AEE">
        <w:t xml:space="preserve">Podmínky </w:t>
      </w:r>
      <w:r w:rsidR="002939F6">
        <w:t>předání a převzetí staveniště.</w:t>
      </w:r>
    </w:p>
    <w:p w14:paraId="33FFAFE4" w14:textId="77777777" w:rsidR="00890CB9" w:rsidRPr="00E27AEE" w:rsidRDefault="00384CB9" w:rsidP="00E268BB">
      <w:pPr>
        <w:ind w:left="720"/>
      </w:pPr>
      <w:r w:rsidRPr="00E27AEE">
        <w:t xml:space="preserve">Stavební práce dle této smlouvy je zhotovitel oprávněn začít realizovat po převzetí staveniště od objednatele, o kterém bude podepsán zápis. </w:t>
      </w:r>
    </w:p>
    <w:p w14:paraId="730B8C46" w14:textId="1CFDC4BC" w:rsidR="00DE7650" w:rsidRPr="00E27AEE" w:rsidRDefault="00DE7650" w:rsidP="00E268BB">
      <w:pPr>
        <w:spacing w:before="120"/>
        <w:ind w:left="720" w:hanging="720"/>
      </w:pPr>
      <w:r>
        <w:t>8</w:t>
      </w:r>
      <w:r w:rsidRPr="00E27AEE">
        <w:t>.</w:t>
      </w:r>
      <w:r>
        <w:t>2.2</w:t>
      </w:r>
      <w:r w:rsidRPr="00E27AEE">
        <w:t xml:space="preserve">. </w:t>
      </w:r>
      <w:r w:rsidR="00E268BB">
        <w:tab/>
      </w:r>
      <w:r w:rsidRPr="00E27AEE">
        <w:t xml:space="preserve">Zhotovitel prohlašuje, že místní podmínky na staveništi jsou mu známy, dobře je prozkoumal a že všechny práce mohou být provedeny a dokončeny způsobem </w:t>
      </w:r>
      <w:r w:rsidR="00E268BB">
        <w:br/>
      </w:r>
      <w:r w:rsidRPr="00E27AEE">
        <w:t>a v termínu stanovenými touto smlouvou.</w:t>
      </w:r>
    </w:p>
    <w:p w14:paraId="1D116074" w14:textId="79286028" w:rsidR="00890CB9" w:rsidRPr="00E27AEE" w:rsidRDefault="00890CB9" w:rsidP="007B364C">
      <w:pPr>
        <w:spacing w:before="120"/>
      </w:pPr>
      <w:r w:rsidRPr="00E27AEE">
        <w:t>8.2.</w:t>
      </w:r>
      <w:r w:rsidR="00DE7650">
        <w:t>3</w:t>
      </w:r>
      <w:r w:rsidRPr="00E27AEE">
        <w:t xml:space="preserve">. </w:t>
      </w:r>
      <w:r w:rsidR="00E268BB">
        <w:tab/>
      </w:r>
      <w:r w:rsidRPr="00E27AEE">
        <w:t>Z</w:t>
      </w:r>
      <w:r w:rsidR="007B364C">
        <w:t>působ zabezpečení staveniště</w:t>
      </w:r>
    </w:p>
    <w:p w14:paraId="3EAE01E8" w14:textId="634CAE95" w:rsidR="00384CB9" w:rsidRPr="00E268BB" w:rsidRDefault="00384CB9"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 xml:space="preserve">Zhotovitel je povinen vybudovat pro svou potřebu zařízení staveniště včetně napojení na zdroje elektrické energie a vody a po celou dobu plnění této smlouvy jej na svoje náklady řádně provozovat. Zhotovitel zajistí na své náklady v nezbytném rozsahu </w:t>
      </w:r>
      <w:r w:rsidR="00E268BB" w:rsidRPr="00E268BB">
        <w:rPr>
          <w:rFonts w:ascii="Times New Roman" w:hAnsi="Times New Roman"/>
          <w:sz w:val="24"/>
          <w:szCs w:val="24"/>
        </w:rPr>
        <w:br/>
      </w:r>
      <w:r w:rsidRPr="00E268BB">
        <w:rPr>
          <w:rFonts w:ascii="Times New Roman" w:hAnsi="Times New Roman"/>
          <w:sz w:val="24"/>
          <w:szCs w:val="24"/>
        </w:rPr>
        <w:t xml:space="preserve">i zábor veřejných prostranství </w:t>
      </w:r>
      <w:r w:rsidR="00C6031D" w:rsidRPr="00E268BB">
        <w:rPr>
          <w:rFonts w:ascii="Times New Roman" w:hAnsi="Times New Roman"/>
          <w:sz w:val="24"/>
          <w:szCs w:val="24"/>
        </w:rPr>
        <w:t xml:space="preserve">(v případě chodníků nebo jinak zpevněných ploch zajistí jejich ochranu před poškozením) </w:t>
      </w:r>
      <w:r w:rsidRPr="00E268BB">
        <w:rPr>
          <w:rFonts w:ascii="Times New Roman" w:hAnsi="Times New Roman"/>
          <w:sz w:val="24"/>
          <w:szCs w:val="24"/>
        </w:rPr>
        <w:t>a v případě potřeby nájemní či jiné smlouvy na užívání ploch mimo obvod staveniště</w:t>
      </w:r>
      <w:r w:rsidR="00844627" w:rsidRPr="00E268BB">
        <w:rPr>
          <w:rFonts w:ascii="Times New Roman" w:hAnsi="Times New Roman"/>
          <w:sz w:val="24"/>
          <w:szCs w:val="24"/>
        </w:rPr>
        <w:t xml:space="preserve"> (např. </w:t>
      </w:r>
      <w:proofErr w:type="spellStart"/>
      <w:r w:rsidR="00844627" w:rsidRPr="00E268BB">
        <w:rPr>
          <w:rFonts w:ascii="Times New Roman" w:hAnsi="Times New Roman"/>
          <w:sz w:val="24"/>
          <w:szCs w:val="24"/>
        </w:rPr>
        <w:t>mezideponie</w:t>
      </w:r>
      <w:proofErr w:type="spellEnd"/>
      <w:r w:rsidR="00844627" w:rsidRPr="00E268BB">
        <w:rPr>
          <w:rFonts w:ascii="Times New Roman" w:hAnsi="Times New Roman"/>
          <w:sz w:val="24"/>
          <w:szCs w:val="24"/>
        </w:rPr>
        <w:t xml:space="preserve"> a jiné)</w:t>
      </w:r>
      <w:r w:rsidRPr="00E268BB">
        <w:rPr>
          <w:rFonts w:ascii="Times New Roman" w:hAnsi="Times New Roman"/>
          <w:sz w:val="24"/>
          <w:szCs w:val="24"/>
        </w:rPr>
        <w:t>.</w:t>
      </w:r>
    </w:p>
    <w:p w14:paraId="348BEADD" w14:textId="310EFD58" w:rsidR="00D40544" w:rsidRPr="00E268BB" w:rsidRDefault="00384CB9"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Případné nutné dopravní značení provede</w:t>
      </w:r>
      <w:r w:rsidR="000D798C" w:rsidRPr="00E268BB">
        <w:rPr>
          <w:rFonts w:ascii="Times New Roman" w:hAnsi="Times New Roman"/>
          <w:sz w:val="24"/>
          <w:szCs w:val="24"/>
        </w:rPr>
        <w:t xml:space="preserve"> či</w:t>
      </w:r>
      <w:r w:rsidRPr="00E268BB">
        <w:rPr>
          <w:rFonts w:ascii="Times New Roman" w:hAnsi="Times New Roman"/>
          <w:sz w:val="24"/>
          <w:szCs w:val="24"/>
        </w:rPr>
        <w:t xml:space="preserve"> upraví zhotovitel na své náklady po projednání s příslušnými orgány</w:t>
      </w:r>
      <w:r w:rsidR="000D798C" w:rsidRPr="00E268BB">
        <w:rPr>
          <w:rFonts w:ascii="Times New Roman" w:hAnsi="Times New Roman"/>
          <w:sz w:val="24"/>
          <w:szCs w:val="24"/>
        </w:rPr>
        <w:t xml:space="preserve"> a je povinen jej na své náklady udržovat</w:t>
      </w:r>
      <w:r w:rsidRPr="00E268BB">
        <w:rPr>
          <w:rFonts w:ascii="Times New Roman" w:hAnsi="Times New Roman"/>
          <w:sz w:val="24"/>
          <w:szCs w:val="24"/>
        </w:rPr>
        <w:t xml:space="preserve">. </w:t>
      </w:r>
    </w:p>
    <w:p w14:paraId="76BDE1FF" w14:textId="4C5452E1" w:rsidR="00890CB9" w:rsidRPr="00E268BB" w:rsidRDefault="000D798C"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Provozní a sociální, případně další zařízení staveniště si zabezpečí zhotovitel. Náklady na vybudování provozních zařízení a na likvidaci staveniště jsou součástí dohodnuté smluvní ceny podle čl</w:t>
      </w:r>
      <w:r w:rsidR="00D806AE" w:rsidRPr="00E268BB">
        <w:rPr>
          <w:rFonts w:ascii="Times New Roman" w:hAnsi="Times New Roman"/>
          <w:sz w:val="24"/>
          <w:szCs w:val="24"/>
        </w:rPr>
        <w:t>.</w:t>
      </w:r>
      <w:r w:rsidRPr="00E268BB">
        <w:rPr>
          <w:rFonts w:ascii="Times New Roman" w:hAnsi="Times New Roman"/>
          <w:sz w:val="24"/>
          <w:szCs w:val="24"/>
        </w:rPr>
        <w:t xml:space="preserve"> </w:t>
      </w:r>
      <w:r w:rsidR="00D806AE" w:rsidRPr="00E268BB">
        <w:rPr>
          <w:rFonts w:ascii="Times New Roman" w:hAnsi="Times New Roman"/>
          <w:sz w:val="24"/>
          <w:szCs w:val="24"/>
        </w:rPr>
        <w:t xml:space="preserve">5 </w:t>
      </w:r>
      <w:r w:rsidRPr="00E268BB">
        <w:rPr>
          <w:rFonts w:ascii="Times New Roman" w:hAnsi="Times New Roman"/>
          <w:sz w:val="24"/>
          <w:szCs w:val="24"/>
        </w:rPr>
        <w:t xml:space="preserve">této smlouvy. </w:t>
      </w:r>
    </w:p>
    <w:p w14:paraId="6D93D8F0" w14:textId="4A246049" w:rsidR="000D798C" w:rsidRPr="00E268BB" w:rsidRDefault="000D798C"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Zhotovitel zabezpečí na své náklady dopravu a skladování všech materiálů, stavebních hmot, výrobků, strojů a zařízení a jejich přesun ze skladu na staveniště a zpět.</w:t>
      </w:r>
    </w:p>
    <w:p w14:paraId="5BF65F34" w14:textId="317AC766" w:rsidR="00951072" w:rsidRPr="00E268BB" w:rsidRDefault="000D798C"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 xml:space="preserve">Zhotovitel zabezpečí na své náklady staveniště. Zhotovitel zodpovídá za bezpečnost </w:t>
      </w:r>
      <w:r w:rsidR="007B364C" w:rsidRPr="00E268BB">
        <w:rPr>
          <w:rFonts w:ascii="Times New Roman" w:hAnsi="Times New Roman"/>
          <w:sz w:val="24"/>
          <w:szCs w:val="24"/>
        </w:rPr>
        <w:br/>
      </w:r>
      <w:r w:rsidRPr="00E268BB">
        <w:rPr>
          <w:rFonts w:ascii="Times New Roman" w:hAnsi="Times New Roman"/>
          <w:sz w:val="24"/>
          <w:szCs w:val="24"/>
        </w:rPr>
        <w:t xml:space="preserve">a ochranu zdraví vlastních pracovníků a oprávněných uživatelů staveniště. </w:t>
      </w:r>
      <w:r w:rsidR="00EC3397" w:rsidRPr="00E268BB">
        <w:rPr>
          <w:rFonts w:ascii="Times New Roman" w:hAnsi="Times New Roman"/>
          <w:sz w:val="24"/>
          <w:szCs w:val="24"/>
        </w:rPr>
        <w:t>Zhotovitel je povinen zabezpečit místa provádění díla proti vstupu neoprávněných osob a proti neoprávněnému počínání.</w:t>
      </w:r>
      <w:r w:rsidR="00844627" w:rsidRPr="00E268BB">
        <w:rPr>
          <w:rFonts w:ascii="Times New Roman" w:hAnsi="Times New Roman"/>
          <w:sz w:val="24"/>
          <w:szCs w:val="24"/>
        </w:rPr>
        <w:t xml:space="preserve"> </w:t>
      </w:r>
      <w:r w:rsidRPr="00E268BB">
        <w:rPr>
          <w:rFonts w:ascii="Times New Roman" w:hAnsi="Times New Roman"/>
          <w:sz w:val="24"/>
          <w:szCs w:val="24"/>
        </w:rPr>
        <w:t>Zhotovitel dále zodpovídá za požární bezpečnost předmětu díla do doby jeho předání a převzetí objednatelem</w:t>
      </w:r>
    </w:p>
    <w:p w14:paraId="15AF3D03" w14:textId="5D73A845" w:rsidR="000D798C" w:rsidRPr="00E268BB" w:rsidRDefault="000D798C"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Zhotovitel zodpovídá za čistotu a pořádek na staveništi. Zhotovitel odstraní na vlastní náklady odpady, které jsou výsledkem jeho činnosti</w:t>
      </w:r>
      <w:r w:rsidR="00EC3397" w:rsidRPr="00E268BB">
        <w:rPr>
          <w:rFonts w:ascii="Times New Roman" w:hAnsi="Times New Roman"/>
          <w:sz w:val="24"/>
          <w:szCs w:val="24"/>
        </w:rPr>
        <w:t>, v souladu s platnými právními předpisy.</w:t>
      </w:r>
    </w:p>
    <w:p w14:paraId="7EC45DE0" w14:textId="5D88613D" w:rsidR="000D798C" w:rsidRPr="00E268BB" w:rsidRDefault="000D798C"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Zhotovitel se zavazuje řádně označit staveniště v souladu s platnými právními předpisy.</w:t>
      </w:r>
      <w:r w:rsidR="009A3218" w:rsidRPr="00E268BB">
        <w:rPr>
          <w:rFonts w:ascii="Times New Roman" w:hAnsi="Times New Roman"/>
          <w:sz w:val="24"/>
          <w:szCs w:val="24"/>
        </w:rPr>
        <w:t xml:space="preserve"> </w:t>
      </w:r>
      <w:r w:rsidRPr="00E268BB">
        <w:rPr>
          <w:rFonts w:ascii="Times New Roman" w:hAnsi="Times New Roman"/>
          <w:sz w:val="24"/>
          <w:szCs w:val="24"/>
        </w:rPr>
        <w:t>Zhotovitel není oprávněn umísťovat na staveniště jakákoli firemní označení, informační, reklamní či obdobné nápisy</w:t>
      </w:r>
      <w:r w:rsidR="009A3218" w:rsidRPr="00E268BB">
        <w:rPr>
          <w:rFonts w:ascii="Times New Roman" w:hAnsi="Times New Roman"/>
          <w:sz w:val="24"/>
          <w:szCs w:val="24"/>
        </w:rPr>
        <w:t xml:space="preserve"> bez předchozího písemného souhlasu objednatele, s výjimkou tabule dle předchozí věty.</w:t>
      </w:r>
    </w:p>
    <w:p w14:paraId="4E5246A5" w14:textId="323F1E11" w:rsidR="007F36B6" w:rsidRPr="00E268BB" w:rsidRDefault="007F36B6"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lastRenderedPageBreak/>
        <w:t xml:space="preserve">Zhotovitel zajistí provedení všech opatření proti škodlivým vlivům počasí, zvláště zajištění proti mrazu, sněhu, dešti, záplavě a bouřce a rovněž </w:t>
      </w:r>
      <w:r w:rsidR="00844627" w:rsidRPr="00E268BB">
        <w:rPr>
          <w:rFonts w:ascii="Times New Roman" w:hAnsi="Times New Roman"/>
          <w:sz w:val="24"/>
          <w:szCs w:val="24"/>
        </w:rPr>
        <w:t xml:space="preserve">na své náklady </w:t>
      </w:r>
      <w:r w:rsidRPr="00E268BB">
        <w:rPr>
          <w:rFonts w:ascii="Times New Roman" w:hAnsi="Times New Roman"/>
          <w:sz w:val="24"/>
          <w:szCs w:val="24"/>
        </w:rPr>
        <w:t>odstraní při nich vzniklé škody nebo znečištění na předmětu plnění do doby předání díla.</w:t>
      </w:r>
    </w:p>
    <w:p w14:paraId="456D13EA" w14:textId="56947F31" w:rsidR="007F36B6" w:rsidRPr="00E268BB" w:rsidRDefault="007F36B6"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Zhotovitel je povinen umožnit přístup na staveniště objednateli, jím určeným třetím o</w:t>
      </w:r>
      <w:r w:rsidR="00F12401" w:rsidRPr="00E268BB">
        <w:rPr>
          <w:rFonts w:ascii="Times New Roman" w:hAnsi="Times New Roman"/>
          <w:sz w:val="24"/>
          <w:szCs w:val="24"/>
        </w:rPr>
        <w:t xml:space="preserve">sobám a zpracovateli </w:t>
      </w:r>
      <w:r w:rsidRPr="00E268BB">
        <w:rPr>
          <w:rFonts w:ascii="Times New Roman" w:hAnsi="Times New Roman"/>
          <w:sz w:val="24"/>
          <w:szCs w:val="24"/>
        </w:rPr>
        <w:t>dokumentace</w:t>
      </w:r>
      <w:r w:rsidR="00F12401" w:rsidRPr="00E268BB">
        <w:rPr>
          <w:rFonts w:ascii="Times New Roman" w:hAnsi="Times New Roman"/>
          <w:sz w:val="24"/>
          <w:szCs w:val="24"/>
        </w:rPr>
        <w:t xml:space="preserve"> pro provádění stavby</w:t>
      </w:r>
      <w:r w:rsidR="005F227C" w:rsidRPr="00E268BB">
        <w:rPr>
          <w:rFonts w:ascii="Times New Roman" w:hAnsi="Times New Roman"/>
          <w:sz w:val="24"/>
          <w:szCs w:val="24"/>
        </w:rPr>
        <w:t>,</w:t>
      </w:r>
      <w:r w:rsidR="003548A7" w:rsidRPr="00E268BB">
        <w:rPr>
          <w:rFonts w:ascii="Times New Roman" w:hAnsi="Times New Roman"/>
          <w:sz w:val="24"/>
          <w:szCs w:val="24"/>
        </w:rPr>
        <w:t xml:space="preserve"> </w:t>
      </w:r>
      <w:r w:rsidR="00DE491E" w:rsidRPr="00E268BB">
        <w:rPr>
          <w:rFonts w:ascii="Times New Roman" w:hAnsi="Times New Roman"/>
          <w:sz w:val="24"/>
          <w:szCs w:val="24"/>
        </w:rPr>
        <w:t>průjezdu vozidel integrovaných záchranných sborů v souladu s ČSN 730834.</w:t>
      </w:r>
    </w:p>
    <w:p w14:paraId="04A1C809" w14:textId="661ADC8A" w:rsidR="007F36B6" w:rsidRPr="00E268BB" w:rsidRDefault="007F36B6" w:rsidP="00E268BB">
      <w:pPr>
        <w:pStyle w:val="Odstavecseseznamem"/>
        <w:numPr>
          <w:ilvl w:val="0"/>
          <w:numId w:val="23"/>
        </w:numPr>
        <w:rPr>
          <w:rFonts w:ascii="Times New Roman" w:hAnsi="Times New Roman"/>
          <w:sz w:val="24"/>
          <w:szCs w:val="24"/>
        </w:rPr>
      </w:pPr>
      <w:r w:rsidRPr="00E268BB">
        <w:rPr>
          <w:rFonts w:ascii="Times New Roman" w:hAnsi="Times New Roman"/>
          <w:sz w:val="24"/>
          <w:szCs w:val="24"/>
        </w:rPr>
        <w:t>Zhotovitel zajistí všechna na staveništi se nacházející vedení</w:t>
      </w:r>
      <w:r w:rsidR="00735D61" w:rsidRPr="00E268BB">
        <w:rPr>
          <w:rFonts w:ascii="Times New Roman" w:hAnsi="Times New Roman"/>
          <w:sz w:val="24"/>
          <w:szCs w:val="24"/>
        </w:rPr>
        <w:t>,</w:t>
      </w:r>
      <w:r w:rsidRPr="00E268BB">
        <w:rPr>
          <w:rFonts w:ascii="Times New Roman" w:hAnsi="Times New Roman"/>
          <w:sz w:val="24"/>
          <w:szCs w:val="24"/>
        </w:rPr>
        <w:t xml:space="preserve"> a pokud to bude třeba, zajistí jejich přeložení a zpětné uložení na vlastní náklady.</w:t>
      </w:r>
    </w:p>
    <w:p w14:paraId="4D83B472" w14:textId="03E4A5CE" w:rsidR="002939F6" w:rsidRPr="00E268BB" w:rsidRDefault="00BC3AE2" w:rsidP="00E268BB">
      <w:pPr>
        <w:pStyle w:val="Odstavecseseznamem"/>
        <w:numPr>
          <w:ilvl w:val="0"/>
          <w:numId w:val="23"/>
        </w:numPr>
        <w:spacing w:after="120"/>
        <w:rPr>
          <w:rFonts w:ascii="Times New Roman" w:hAnsi="Times New Roman"/>
          <w:sz w:val="24"/>
          <w:szCs w:val="24"/>
        </w:rPr>
      </w:pPr>
      <w:r w:rsidRPr="00E268BB">
        <w:rPr>
          <w:rFonts w:ascii="Times New Roman" w:hAnsi="Times New Roman"/>
          <w:sz w:val="24"/>
          <w:szCs w:val="24"/>
        </w:rPr>
        <w:t xml:space="preserve">Zhotovitel se zavazuje omezit provádění díla na místo provádění díla – staveniště </w:t>
      </w:r>
      <w:r w:rsidR="007B364C" w:rsidRPr="00E268BB">
        <w:rPr>
          <w:rFonts w:ascii="Times New Roman" w:hAnsi="Times New Roman"/>
          <w:sz w:val="24"/>
          <w:szCs w:val="24"/>
        </w:rPr>
        <w:br/>
      </w:r>
      <w:r w:rsidRPr="00E268BB">
        <w:rPr>
          <w:rFonts w:ascii="Times New Roman" w:hAnsi="Times New Roman"/>
          <w:sz w:val="24"/>
          <w:szCs w:val="24"/>
        </w:rPr>
        <w:t>a nedomáhat se vstupu na jakékoli pozemky nebo infrastruktury, které nejsou jeho součástí, bez získání předchozího svolení příslušného vlastníka nebo uživatele.</w:t>
      </w:r>
    </w:p>
    <w:p w14:paraId="55448C2D" w14:textId="77777777" w:rsidR="00E268BB" w:rsidRDefault="00890CB9" w:rsidP="00E268BB">
      <w:pPr>
        <w:ind w:left="709" w:hanging="709"/>
      </w:pPr>
      <w:r w:rsidRPr="00E27AEE">
        <w:t>8.2.</w:t>
      </w:r>
      <w:r w:rsidR="00DE7650">
        <w:t>4</w:t>
      </w:r>
      <w:r w:rsidRPr="00E27AEE">
        <w:t>.</w:t>
      </w:r>
      <w:r w:rsidR="00F42F75">
        <w:t xml:space="preserve"> </w:t>
      </w:r>
      <w:r w:rsidR="00E268BB">
        <w:tab/>
      </w:r>
      <w:r w:rsidRPr="00E27AEE">
        <w:t>Lhůta pro odstranění zařízení staveniště a vyklizení staveništ</w:t>
      </w:r>
      <w:r w:rsidR="00DF06DF">
        <w:t>ě po předání a převzetí díla</w:t>
      </w:r>
      <w:r w:rsidR="00012D5C">
        <w:t xml:space="preserve"> </w:t>
      </w:r>
      <w:r w:rsidR="00DF06DF">
        <w:t>-</w:t>
      </w:r>
      <w:r w:rsidR="00012D5C">
        <w:t xml:space="preserve"> </w:t>
      </w:r>
      <w:r w:rsidR="00DF06DF">
        <w:t>v</w:t>
      </w:r>
      <w:r w:rsidRPr="00E27AEE">
        <w:t>yklizení zařízení staveniště s uvedením povrchu do původního stavu bude dokončeno a protokolárně předáno objednateli</w:t>
      </w:r>
      <w:r w:rsidR="009F5A4A">
        <w:t xml:space="preserve"> ke dni předání dokončeného díla</w:t>
      </w:r>
      <w:r w:rsidRPr="00E27AEE">
        <w:t>. Nedodržení tohoto termínu podléhá smluvní pokutě ve výši 1 000 Kč za každý den prodlení.</w:t>
      </w:r>
    </w:p>
    <w:p w14:paraId="2B705A28" w14:textId="5E4EABD2" w:rsidR="007F12D2" w:rsidRPr="00E268BB" w:rsidRDefault="007F12D2" w:rsidP="00E268BB">
      <w:pPr>
        <w:spacing w:before="240"/>
        <w:ind w:left="709" w:hanging="709"/>
      </w:pPr>
      <w:r w:rsidRPr="007B364C">
        <w:rPr>
          <w:b/>
        </w:rPr>
        <w:t xml:space="preserve">8.3. </w:t>
      </w:r>
      <w:r w:rsidR="00E268BB">
        <w:rPr>
          <w:b/>
        </w:rPr>
        <w:tab/>
      </w:r>
      <w:r w:rsidRPr="007B364C">
        <w:rPr>
          <w:b/>
        </w:rPr>
        <w:t>Vlastnictví prováděného díla, nebezpečí škody na věci</w:t>
      </w:r>
    </w:p>
    <w:p w14:paraId="103F8235" w14:textId="77777777" w:rsidR="007F12D2" w:rsidRPr="00E27AEE" w:rsidRDefault="007F12D2" w:rsidP="00AA1130">
      <w:pPr>
        <w:spacing w:before="120"/>
        <w:ind w:left="709"/>
      </w:pPr>
      <w:r w:rsidRPr="00E27AEE">
        <w:t xml:space="preserve">Objednatel se postupně stává vlastníkem zhotovovaného díla. Nebezpečí škody a zániku prováděného díla, jakož i nebezpečí škody na věcech opatřených k provedení díla, nese zhotovitel. Nebezpečí škody přechází na objednatele okamžikem podpisu protokolu o předání a převzetí díla. Zhotovitel je povinen provést opatření snižující možnost vzniku jakýchkoli škod. </w:t>
      </w:r>
    </w:p>
    <w:p w14:paraId="24C63E62" w14:textId="0B227D7F" w:rsidR="001C1C90" w:rsidRPr="007B364C" w:rsidRDefault="001C1C90" w:rsidP="00E268BB">
      <w:pPr>
        <w:spacing w:before="240" w:after="120"/>
        <w:outlineLvl w:val="0"/>
        <w:rPr>
          <w:b/>
        </w:rPr>
      </w:pPr>
      <w:r w:rsidRPr="007B364C">
        <w:rPr>
          <w:b/>
        </w:rPr>
        <w:t>8.</w:t>
      </w:r>
      <w:r w:rsidR="007A113B" w:rsidRPr="007B364C">
        <w:rPr>
          <w:b/>
        </w:rPr>
        <w:t>4</w:t>
      </w:r>
      <w:r w:rsidRPr="007B364C">
        <w:rPr>
          <w:b/>
        </w:rPr>
        <w:t>.</w:t>
      </w:r>
      <w:r w:rsidR="00B94810" w:rsidRPr="007B364C">
        <w:rPr>
          <w:b/>
        </w:rPr>
        <w:t xml:space="preserve"> </w:t>
      </w:r>
      <w:r w:rsidR="00E268BB">
        <w:rPr>
          <w:b/>
        </w:rPr>
        <w:tab/>
      </w:r>
      <w:r w:rsidR="00B94810" w:rsidRPr="007B364C">
        <w:rPr>
          <w:b/>
        </w:rPr>
        <w:t>Kontrola zakrývaných částí díla</w:t>
      </w:r>
    </w:p>
    <w:p w14:paraId="05C4CC0A" w14:textId="65106FA9" w:rsidR="009A21AF" w:rsidRPr="00E27AEE" w:rsidRDefault="00B94810" w:rsidP="00E268BB">
      <w:pPr>
        <w:ind w:left="720" w:hanging="720"/>
      </w:pPr>
      <w:r w:rsidRPr="00E27AEE">
        <w:t xml:space="preserve">8.4.1. </w:t>
      </w:r>
      <w:r w:rsidR="00E268BB">
        <w:tab/>
      </w:r>
      <w:r w:rsidR="001C1C90" w:rsidRPr="00E27AEE">
        <w:t>Zhotovitel se zavazuje vyzvat objednatele minimálně 3 dny předem ke kontrole všech prací a zařízení, které mají být zakryty nebo se stanou nep</w:t>
      </w:r>
      <w:r w:rsidR="00ED53DA">
        <w:t xml:space="preserve">řístupnými, a to </w:t>
      </w:r>
      <w:r w:rsidR="0028070C" w:rsidRPr="00E268BB">
        <w:rPr>
          <w:u w:val="single"/>
        </w:rPr>
        <w:t>písemně na e-mail</w:t>
      </w:r>
      <w:r w:rsidR="00F6177D" w:rsidRPr="00E268BB">
        <w:rPr>
          <w:u w:val="single"/>
        </w:rPr>
        <w:t xml:space="preserve"> </w:t>
      </w:r>
      <w:r w:rsidR="00E268BB" w:rsidRPr="00E268BB">
        <w:rPr>
          <w:u w:val="single"/>
        </w:rPr>
        <w:t xml:space="preserve">technika za </w:t>
      </w:r>
      <w:r w:rsidR="00F6177D" w:rsidRPr="00E268BB">
        <w:rPr>
          <w:u w:val="single"/>
        </w:rPr>
        <w:t>měst</w:t>
      </w:r>
      <w:r w:rsidR="00E268BB" w:rsidRPr="00E268BB">
        <w:rPr>
          <w:u w:val="single"/>
        </w:rPr>
        <w:t>o Klatovy uvedeného v bod 1. této smlouvy</w:t>
      </w:r>
      <w:r w:rsidR="00E268BB">
        <w:t xml:space="preserve">. </w:t>
      </w:r>
      <w:r w:rsidR="00DE491E">
        <w:t xml:space="preserve"> </w:t>
      </w:r>
      <w:r w:rsidR="009A21AF" w:rsidRPr="00E27AEE">
        <w:t>O kontrole zakrývaných částí díla se učiní záznam ve stavebním deníku, který musí obsahovat souhlas objednatele</w:t>
      </w:r>
      <w:r w:rsidR="002B6707">
        <w:t xml:space="preserve"> a technického dozoru objednatele</w:t>
      </w:r>
      <w:r w:rsidR="009A21AF" w:rsidRPr="00E27AEE">
        <w:t xml:space="preserve"> se zakrytím předmětných částí díla. </w:t>
      </w:r>
      <w:r w:rsidR="001C1C90" w:rsidRPr="00E27AEE">
        <w:t xml:space="preserve">Jestliže se objednatel </w:t>
      </w:r>
      <w:r w:rsidR="002B6707">
        <w:t xml:space="preserve">nebo technický dozor objednatele </w:t>
      </w:r>
      <w:r w:rsidR="001C1C90" w:rsidRPr="00E27AEE">
        <w:t xml:space="preserve">nedostaví a neprovede kontrolu těchto prací, </w:t>
      </w:r>
      <w:r w:rsidR="009A21AF" w:rsidRPr="00E27AEE">
        <w:t xml:space="preserve">zaznamená se tato skutečnost do stavebního deníku, a to místo souhlasu objednatele </w:t>
      </w:r>
      <w:r w:rsidR="002B6707">
        <w:t xml:space="preserve">a technického dozoru objednatele </w:t>
      </w:r>
      <w:r w:rsidR="009A21AF" w:rsidRPr="00E27AEE">
        <w:t>a zhotovitel může</w:t>
      </w:r>
      <w:r w:rsidR="001C1C90" w:rsidRPr="00E27AEE">
        <w:t xml:space="preserve"> pokračovat v pracích. </w:t>
      </w:r>
    </w:p>
    <w:p w14:paraId="69D45626" w14:textId="42989789" w:rsidR="001C1C90" w:rsidRPr="00E27AEE" w:rsidRDefault="00B94810" w:rsidP="00E268BB">
      <w:pPr>
        <w:spacing w:before="120"/>
        <w:ind w:left="720" w:hanging="720"/>
      </w:pPr>
      <w:r w:rsidRPr="00E27AEE">
        <w:t xml:space="preserve">8.4.2. </w:t>
      </w:r>
      <w:r w:rsidR="00E268BB">
        <w:tab/>
      </w:r>
      <w:r w:rsidR="001C1C90" w:rsidRPr="00E27AEE">
        <w:t xml:space="preserve">Jestliže objednatel bude dodatečně požadovat odkrytí </w:t>
      </w:r>
      <w:r w:rsidR="009A21AF" w:rsidRPr="00E27AEE">
        <w:t>zakrytých</w:t>
      </w:r>
      <w:r w:rsidR="001C1C90" w:rsidRPr="00E27AEE">
        <w:t xml:space="preserve"> prací či zařízení, je zhotovitel povinen toto odkrytí provést na náklady objednatele. Jestliže se při dodatečné kontrole zjistí, že práce nebyly řádně provedeny, hradí toto odkrytí zhotovitel.</w:t>
      </w:r>
    </w:p>
    <w:p w14:paraId="11F9EAB1" w14:textId="72FA473F" w:rsidR="009A21AF" w:rsidRPr="00E27AEE" w:rsidRDefault="00B94810" w:rsidP="00E268BB">
      <w:pPr>
        <w:spacing w:before="120"/>
        <w:ind w:left="720" w:hanging="720"/>
      </w:pPr>
      <w:r w:rsidRPr="00E27AEE">
        <w:t xml:space="preserve">8.4.3. </w:t>
      </w:r>
      <w:r w:rsidR="00E268BB">
        <w:tab/>
      </w:r>
      <w:r w:rsidR="009A21AF" w:rsidRPr="00E27AEE">
        <w:t xml:space="preserve">Zhotovitel </w:t>
      </w:r>
      <w:r w:rsidR="00DD7F9D" w:rsidRPr="00E27AEE">
        <w:t>je povinen průběžně pořizovat fotodokumentaci podstatných stavebních situací a detailů a zakrývaných konstrukcí, i stavu veškerých inženýrských sítí před jejich zakrytím včetně okótování</w:t>
      </w:r>
      <w:r w:rsidR="00844627" w:rsidRPr="00E27AEE">
        <w:t xml:space="preserve"> a předat na </w:t>
      </w:r>
      <w:r w:rsidR="00272920">
        <w:t xml:space="preserve">1x na CD ve </w:t>
      </w:r>
      <w:proofErr w:type="gramStart"/>
      <w:r w:rsidR="00272920">
        <w:t xml:space="preserve">formátu </w:t>
      </w:r>
      <w:r w:rsidR="00F87DF2">
        <w:t>.</w:t>
      </w:r>
      <w:proofErr w:type="spellStart"/>
      <w:r w:rsidR="00272920">
        <w:t>jpg</w:t>
      </w:r>
      <w:proofErr w:type="spellEnd"/>
      <w:proofErr w:type="gramEnd"/>
      <w:r w:rsidR="00844627" w:rsidRPr="00E27AEE">
        <w:t xml:space="preserve"> objednateli při předání díla</w:t>
      </w:r>
      <w:r w:rsidR="00DD7F9D" w:rsidRPr="00E27AEE">
        <w:t>.</w:t>
      </w:r>
    </w:p>
    <w:p w14:paraId="14CF173D" w14:textId="068C2BFC" w:rsidR="001C1C90" w:rsidRPr="007B364C" w:rsidRDefault="007A113B" w:rsidP="00E268BB">
      <w:pPr>
        <w:spacing w:before="240" w:after="120"/>
        <w:outlineLvl w:val="0"/>
        <w:rPr>
          <w:b/>
        </w:rPr>
      </w:pPr>
      <w:r w:rsidRPr="007B364C">
        <w:rPr>
          <w:b/>
        </w:rPr>
        <w:t>8.5</w:t>
      </w:r>
      <w:r w:rsidR="001C1C90" w:rsidRPr="007B364C">
        <w:rPr>
          <w:b/>
        </w:rPr>
        <w:t>.</w:t>
      </w:r>
      <w:r w:rsidR="00B94810" w:rsidRPr="007B364C">
        <w:rPr>
          <w:b/>
        </w:rPr>
        <w:t xml:space="preserve"> </w:t>
      </w:r>
      <w:r w:rsidR="00E268BB">
        <w:rPr>
          <w:b/>
        </w:rPr>
        <w:tab/>
      </w:r>
      <w:r w:rsidR="007740CC" w:rsidRPr="007B364C">
        <w:rPr>
          <w:b/>
        </w:rPr>
        <w:t>Zásady k</w:t>
      </w:r>
      <w:r w:rsidR="00B94810" w:rsidRPr="007B364C">
        <w:rPr>
          <w:b/>
        </w:rPr>
        <w:t xml:space="preserve">ontroly </w:t>
      </w:r>
      <w:r w:rsidR="007740CC" w:rsidRPr="007B364C">
        <w:rPr>
          <w:b/>
        </w:rPr>
        <w:t xml:space="preserve">zhotovitelem prováděných </w:t>
      </w:r>
      <w:r w:rsidR="00B94810" w:rsidRPr="007B364C">
        <w:rPr>
          <w:b/>
        </w:rPr>
        <w:t>prací</w:t>
      </w:r>
    </w:p>
    <w:p w14:paraId="67BB401F" w14:textId="4A800BD5" w:rsidR="00A03A9F" w:rsidRPr="00E27AEE" w:rsidRDefault="00B94810" w:rsidP="00E268BB">
      <w:pPr>
        <w:ind w:left="720" w:hanging="720"/>
      </w:pPr>
      <w:r w:rsidRPr="00E27AEE">
        <w:t xml:space="preserve">8.5.1. </w:t>
      </w:r>
      <w:r w:rsidR="00E268BB">
        <w:tab/>
      </w:r>
      <w:r w:rsidR="001C1C90" w:rsidRPr="00E27AEE">
        <w:t xml:space="preserve">Zhotovitel je povinen poskytnout objednateli součinnost při provádění kontrol postupu prací. </w:t>
      </w:r>
      <w:r w:rsidR="00A03A9F" w:rsidRPr="00E27AEE">
        <w:t xml:space="preserve">Zhotovitel je povinen umožnit objednateli vstup do veškerých prostor souvisejících s prováděním díla za účelem prověření, zda je dílo zhotovováno řádně. </w:t>
      </w:r>
    </w:p>
    <w:p w14:paraId="1597D19C" w14:textId="2D52C771" w:rsidR="009A21AF" w:rsidRPr="00E27AEE" w:rsidRDefault="00B94810" w:rsidP="00E268BB">
      <w:pPr>
        <w:spacing w:before="120"/>
        <w:ind w:left="720" w:hanging="720"/>
      </w:pPr>
      <w:r w:rsidRPr="00E27AEE">
        <w:t xml:space="preserve">8.5.2. </w:t>
      </w:r>
      <w:r w:rsidR="00E268BB">
        <w:tab/>
      </w:r>
      <w:r w:rsidR="00A03A9F" w:rsidRPr="00E27AEE">
        <w:t>Zjistí-li objednatel při svých kontrolách vady, dohodne k jejich odstranění se zhotovitelem přiměřenou lhůtu.</w:t>
      </w:r>
      <w:r w:rsidR="009A21AF" w:rsidRPr="00E27AEE">
        <w:t xml:space="preserve"> Neodstraní-li zhotovitel vadu v této lhůtě, je </w:t>
      </w:r>
      <w:r w:rsidR="009A21AF" w:rsidRPr="00E27AEE">
        <w:lastRenderedPageBreak/>
        <w:t>objednatel oprávněn požadova</w:t>
      </w:r>
      <w:r w:rsidRPr="00E27AEE">
        <w:t xml:space="preserve">t úhradu smluvní pokuty dle bodu </w:t>
      </w:r>
      <w:proofErr w:type="gramStart"/>
      <w:r w:rsidRPr="00E27AEE">
        <w:t xml:space="preserve">9.2. </w:t>
      </w:r>
      <w:r w:rsidR="009A21AF" w:rsidRPr="00E27AEE">
        <w:t>této</w:t>
      </w:r>
      <w:proofErr w:type="gramEnd"/>
      <w:r w:rsidR="009A21AF" w:rsidRPr="00E27AEE">
        <w:t xml:space="preserve"> smlouvy. Dále je objednatel oprávněn stanovit další, dodatečnou lhůtu k odstranění vady; pokud ji zhotovitel neodstraní ani v tomto dodatečném termínu, jedná se o podstatné porušení smlouvy a objednatel má právo od s</w:t>
      </w:r>
      <w:r w:rsidRPr="00E27AEE">
        <w:t xml:space="preserve">mlouvy odstoupit v souladu s bodem </w:t>
      </w:r>
      <w:proofErr w:type="gramStart"/>
      <w:r w:rsidRPr="00E27AEE">
        <w:t>12.3. smlouvy</w:t>
      </w:r>
      <w:proofErr w:type="gramEnd"/>
      <w:r w:rsidRPr="00E27AEE">
        <w:t>.</w:t>
      </w:r>
    </w:p>
    <w:p w14:paraId="7C511A2C" w14:textId="5BBA0474" w:rsidR="007740CC" w:rsidRPr="00E27AEE" w:rsidRDefault="00B94810" w:rsidP="007B364C">
      <w:pPr>
        <w:spacing w:before="120"/>
      </w:pPr>
      <w:r w:rsidRPr="00E27AEE">
        <w:t xml:space="preserve">8.5.3. </w:t>
      </w:r>
      <w:r w:rsidR="00E268BB">
        <w:tab/>
      </w:r>
      <w:r w:rsidR="007740CC" w:rsidRPr="00E27AEE">
        <w:t>Stanovení organizace kontrolních dnů</w:t>
      </w:r>
      <w:r w:rsidR="002939F6">
        <w:t>:</w:t>
      </w:r>
      <w:r w:rsidR="007740CC" w:rsidRPr="00E27AEE">
        <w:t xml:space="preserve"> </w:t>
      </w:r>
    </w:p>
    <w:p w14:paraId="4E65F548" w14:textId="4C2FC525" w:rsidR="0044373A" w:rsidRPr="00E268BB" w:rsidRDefault="001C1C90" w:rsidP="00E268BB">
      <w:pPr>
        <w:pStyle w:val="Odstavecseseznamem"/>
        <w:numPr>
          <w:ilvl w:val="0"/>
          <w:numId w:val="24"/>
        </w:numPr>
        <w:tabs>
          <w:tab w:val="left" w:pos="284"/>
        </w:tabs>
        <w:rPr>
          <w:rFonts w:ascii="Times New Roman" w:hAnsi="Times New Roman"/>
          <w:sz w:val="24"/>
          <w:szCs w:val="24"/>
        </w:rPr>
      </w:pPr>
      <w:r w:rsidRPr="00E268BB">
        <w:rPr>
          <w:rFonts w:ascii="Times New Roman" w:hAnsi="Times New Roman"/>
          <w:sz w:val="24"/>
          <w:szCs w:val="24"/>
        </w:rPr>
        <w:t>termínu provádění pravidelných kontrol (kontrolních dnů) bude učiněn zápis</w:t>
      </w:r>
      <w:r w:rsidR="007B364C" w:rsidRPr="00E268BB">
        <w:rPr>
          <w:rFonts w:ascii="Times New Roman" w:hAnsi="Times New Roman"/>
          <w:sz w:val="24"/>
          <w:szCs w:val="24"/>
        </w:rPr>
        <w:t xml:space="preserve"> do stavebního deníku,</w:t>
      </w:r>
    </w:p>
    <w:p w14:paraId="387FA931" w14:textId="4A006ED7" w:rsidR="00BC3AE2" w:rsidRPr="00E268BB" w:rsidRDefault="007740CC" w:rsidP="00E268BB">
      <w:pPr>
        <w:pStyle w:val="Odstavecseseznamem"/>
        <w:numPr>
          <w:ilvl w:val="0"/>
          <w:numId w:val="24"/>
        </w:numPr>
        <w:tabs>
          <w:tab w:val="left" w:pos="284"/>
        </w:tabs>
        <w:rPr>
          <w:rFonts w:ascii="Times New Roman" w:hAnsi="Times New Roman"/>
          <w:sz w:val="24"/>
          <w:szCs w:val="24"/>
        </w:rPr>
      </w:pPr>
      <w:r w:rsidRPr="00E268BB">
        <w:rPr>
          <w:rFonts w:ascii="Times New Roman" w:hAnsi="Times New Roman"/>
          <w:sz w:val="24"/>
          <w:szCs w:val="24"/>
        </w:rPr>
        <w:t>kontrolních dnů se zúčastní oprávnění zástupci objednatele a zhotovitele</w:t>
      </w:r>
      <w:r w:rsidR="00CA5AB5" w:rsidRPr="00E268BB">
        <w:rPr>
          <w:rFonts w:ascii="Times New Roman" w:hAnsi="Times New Roman"/>
          <w:sz w:val="24"/>
          <w:szCs w:val="24"/>
        </w:rPr>
        <w:t xml:space="preserve">, </w:t>
      </w:r>
      <w:r w:rsidR="001028B6" w:rsidRPr="00E268BB">
        <w:rPr>
          <w:rFonts w:ascii="Times New Roman" w:hAnsi="Times New Roman"/>
          <w:sz w:val="24"/>
          <w:szCs w:val="24"/>
        </w:rPr>
        <w:t>zhoto</w:t>
      </w:r>
      <w:r w:rsidR="00E268BB" w:rsidRPr="00E268BB">
        <w:rPr>
          <w:rFonts w:ascii="Times New Roman" w:hAnsi="Times New Roman"/>
          <w:sz w:val="24"/>
          <w:szCs w:val="24"/>
        </w:rPr>
        <w:t xml:space="preserve">vitel zajistí </w:t>
      </w:r>
      <w:r w:rsidR="00AF0318" w:rsidRPr="00E268BB">
        <w:rPr>
          <w:rFonts w:ascii="Times New Roman" w:hAnsi="Times New Roman"/>
          <w:sz w:val="24"/>
          <w:szCs w:val="24"/>
        </w:rPr>
        <w:t xml:space="preserve">vždy </w:t>
      </w:r>
      <w:r w:rsidR="003A4DA1" w:rsidRPr="00E268BB">
        <w:rPr>
          <w:rFonts w:ascii="Times New Roman" w:hAnsi="Times New Roman"/>
          <w:sz w:val="24"/>
          <w:szCs w:val="24"/>
        </w:rPr>
        <w:t xml:space="preserve">účast </w:t>
      </w:r>
      <w:r w:rsidR="003946FA" w:rsidRPr="00E268BB">
        <w:rPr>
          <w:rFonts w:ascii="Times New Roman" w:hAnsi="Times New Roman"/>
          <w:sz w:val="24"/>
          <w:szCs w:val="24"/>
        </w:rPr>
        <w:t xml:space="preserve">stavbyvedoucího a případně na výzvu objednatele další </w:t>
      </w:r>
      <w:r w:rsidR="001028B6" w:rsidRPr="00E268BB">
        <w:rPr>
          <w:rFonts w:ascii="Times New Roman" w:hAnsi="Times New Roman"/>
          <w:sz w:val="24"/>
          <w:szCs w:val="24"/>
        </w:rPr>
        <w:t xml:space="preserve">osoby </w:t>
      </w:r>
      <w:r w:rsidR="008475C8" w:rsidRPr="00E268BB">
        <w:rPr>
          <w:rFonts w:ascii="Times New Roman" w:hAnsi="Times New Roman"/>
          <w:sz w:val="24"/>
          <w:szCs w:val="24"/>
        </w:rPr>
        <w:t xml:space="preserve">či osob </w:t>
      </w:r>
      <w:r w:rsidR="001028B6" w:rsidRPr="00E268BB">
        <w:rPr>
          <w:rFonts w:ascii="Times New Roman" w:hAnsi="Times New Roman"/>
          <w:sz w:val="24"/>
          <w:szCs w:val="24"/>
        </w:rPr>
        <w:t>uveden</w:t>
      </w:r>
      <w:r w:rsidR="008475C8" w:rsidRPr="00E268BB">
        <w:rPr>
          <w:rFonts w:ascii="Times New Roman" w:hAnsi="Times New Roman"/>
          <w:sz w:val="24"/>
          <w:szCs w:val="24"/>
        </w:rPr>
        <w:t>ých</w:t>
      </w:r>
      <w:r w:rsidR="001028B6" w:rsidRPr="00E268BB">
        <w:rPr>
          <w:rFonts w:ascii="Times New Roman" w:hAnsi="Times New Roman"/>
          <w:sz w:val="24"/>
          <w:szCs w:val="24"/>
        </w:rPr>
        <w:t xml:space="preserve"> v </w:t>
      </w:r>
      <w:r w:rsidR="007B364C" w:rsidRPr="00E268BB">
        <w:rPr>
          <w:rFonts w:ascii="Times New Roman" w:hAnsi="Times New Roman"/>
          <w:sz w:val="24"/>
          <w:szCs w:val="24"/>
        </w:rPr>
        <w:t>čl. 3.3.2. na kontrolních dnech,</w:t>
      </w:r>
    </w:p>
    <w:p w14:paraId="148A9512" w14:textId="0968F33D" w:rsidR="007740CC" w:rsidRPr="00E268BB" w:rsidRDefault="00905686" w:rsidP="00F52339">
      <w:pPr>
        <w:pStyle w:val="Odstavecseseznamem"/>
        <w:numPr>
          <w:ilvl w:val="0"/>
          <w:numId w:val="24"/>
        </w:numPr>
        <w:tabs>
          <w:tab w:val="left" w:pos="284"/>
        </w:tabs>
        <w:spacing w:after="0"/>
        <w:rPr>
          <w:rFonts w:ascii="Times New Roman" w:hAnsi="Times New Roman"/>
          <w:sz w:val="24"/>
          <w:szCs w:val="24"/>
        </w:rPr>
      </w:pPr>
      <w:r>
        <w:rPr>
          <w:rFonts w:ascii="Times New Roman" w:hAnsi="Times New Roman"/>
          <w:sz w:val="24"/>
          <w:szCs w:val="24"/>
        </w:rPr>
        <w:t xml:space="preserve">o </w:t>
      </w:r>
      <w:r w:rsidR="007B1348" w:rsidRPr="00E268BB">
        <w:rPr>
          <w:rFonts w:ascii="Times New Roman" w:hAnsi="Times New Roman"/>
          <w:sz w:val="24"/>
          <w:szCs w:val="24"/>
        </w:rPr>
        <w:t xml:space="preserve">zjištěných </w:t>
      </w:r>
      <w:r w:rsidR="00CA5AB5" w:rsidRPr="00E268BB">
        <w:rPr>
          <w:rFonts w:ascii="Times New Roman" w:hAnsi="Times New Roman"/>
          <w:sz w:val="24"/>
          <w:szCs w:val="24"/>
        </w:rPr>
        <w:t>závěrech bude vyhotoven technickým dozorem objednatele písemný zápis z kontrolního dne a předán zúčastněným.</w:t>
      </w:r>
    </w:p>
    <w:p w14:paraId="547137EF" w14:textId="09FA41A1" w:rsidR="006C4343" w:rsidRPr="007B364C" w:rsidRDefault="007A113B" w:rsidP="00F52339">
      <w:pPr>
        <w:spacing w:before="240" w:after="120"/>
        <w:outlineLvl w:val="0"/>
        <w:rPr>
          <w:b/>
        </w:rPr>
      </w:pPr>
      <w:r w:rsidRPr="007B364C">
        <w:rPr>
          <w:b/>
        </w:rPr>
        <w:t>8.6</w:t>
      </w:r>
      <w:r w:rsidR="001C1C90" w:rsidRPr="007B364C">
        <w:rPr>
          <w:b/>
        </w:rPr>
        <w:t>.</w:t>
      </w:r>
      <w:r w:rsidR="00B94810" w:rsidRPr="007B364C">
        <w:rPr>
          <w:b/>
        </w:rPr>
        <w:t xml:space="preserve"> </w:t>
      </w:r>
      <w:r w:rsidR="00F52339">
        <w:rPr>
          <w:b/>
        </w:rPr>
        <w:tab/>
      </w:r>
      <w:r w:rsidR="006C4343" w:rsidRPr="007B364C">
        <w:rPr>
          <w:b/>
        </w:rPr>
        <w:t>Zkoušky</w:t>
      </w:r>
    </w:p>
    <w:p w14:paraId="167BB88C" w14:textId="04C34C64" w:rsidR="00A42B91" w:rsidRDefault="00B94810" w:rsidP="00583407">
      <w:r w:rsidRPr="00E27AEE">
        <w:t xml:space="preserve">8.6.1. </w:t>
      </w:r>
      <w:r w:rsidR="00F52339">
        <w:tab/>
      </w:r>
      <w:r w:rsidR="001C1C90" w:rsidRPr="00E27AEE">
        <w:t>Zhotovitel provede pro dílo veškerá kontrolní měření.</w:t>
      </w:r>
    </w:p>
    <w:p w14:paraId="23639BD7" w14:textId="2F707D7A" w:rsidR="0008458B" w:rsidRPr="00E27AEE" w:rsidRDefault="00B94810" w:rsidP="00F52339">
      <w:pPr>
        <w:ind w:left="720" w:hanging="720"/>
      </w:pPr>
      <w:r w:rsidRPr="00E27AEE">
        <w:t xml:space="preserve">8.6.2. </w:t>
      </w:r>
      <w:r w:rsidR="00F52339">
        <w:tab/>
      </w:r>
      <w:r w:rsidR="006A3E40" w:rsidRPr="00E27AEE">
        <w:t>Dokladem řádného provedení díla a jeho nedílnou součástí je i doložení výsledků potřebných individuálních a komplexních zkoušek a požadavků příslušných státních orgánů. Provedení zkoušek se řídí podmínkami smlouvy, ČSN, projektovou dokumentací a technickými údaji vyhlášenými výrobci jednotlivých zařízení tvořících součást zhotovovaného díla.</w:t>
      </w:r>
    </w:p>
    <w:p w14:paraId="3F5E5DCC" w14:textId="098A7B6E" w:rsidR="006A3E40" w:rsidRPr="00E27AEE" w:rsidRDefault="00F70EBA" w:rsidP="00F52339">
      <w:pPr>
        <w:spacing w:before="120"/>
        <w:ind w:left="720" w:hanging="720"/>
      </w:pPr>
      <w:r>
        <w:t>8.6.3</w:t>
      </w:r>
      <w:r w:rsidR="00B94810" w:rsidRPr="00E27AEE">
        <w:t xml:space="preserve">. </w:t>
      </w:r>
      <w:r w:rsidR="00F52339">
        <w:tab/>
      </w:r>
      <w:r w:rsidR="006A3E40" w:rsidRPr="00E27AEE">
        <w:t>O konání jednotlivých zkoušek vyrozumí zhotovitel objednat</w:t>
      </w:r>
      <w:r w:rsidR="003A3873">
        <w:t xml:space="preserve">ele </w:t>
      </w:r>
      <w:r w:rsidR="00456CB4" w:rsidRPr="00E27AEE">
        <w:t>e-mailem</w:t>
      </w:r>
      <w:r w:rsidR="002B2974">
        <w:t xml:space="preserve"> TDI</w:t>
      </w:r>
      <w:r w:rsidR="006A3E40" w:rsidRPr="00E27AEE">
        <w:t xml:space="preserve"> alespoň 3 praco</w:t>
      </w:r>
      <w:r w:rsidR="00084980">
        <w:t>vní dny předem.</w:t>
      </w:r>
      <w:r w:rsidR="003A3873">
        <w:t xml:space="preserve"> </w:t>
      </w:r>
      <w:r w:rsidR="006A3E40" w:rsidRPr="00E27AEE">
        <w:t xml:space="preserve"> O výsledku zkoušky se sepíše protokol.</w:t>
      </w:r>
    </w:p>
    <w:p w14:paraId="22413B05" w14:textId="20ADD0BA" w:rsidR="006A3E40" w:rsidRPr="00657E48" w:rsidRDefault="00F70EBA" w:rsidP="00F52339">
      <w:pPr>
        <w:spacing w:before="120"/>
        <w:ind w:left="720" w:hanging="720"/>
      </w:pPr>
      <w:r>
        <w:t>8.6.4</w:t>
      </w:r>
      <w:r w:rsidR="00B73157" w:rsidRPr="00E27AEE">
        <w:t xml:space="preserve">. </w:t>
      </w:r>
      <w:r w:rsidR="00F52339">
        <w:tab/>
      </w:r>
      <w:r w:rsidR="006A3E40" w:rsidRPr="00657E48">
        <w:t xml:space="preserve">Objednatel je oprávněn požadovat a zhotovitel je povinen za úhradu </w:t>
      </w:r>
      <w:r w:rsidR="00B73157" w:rsidRPr="00657E48">
        <w:t xml:space="preserve">nákladů </w:t>
      </w:r>
      <w:r w:rsidR="006A3E40" w:rsidRPr="00657E48">
        <w:t>provést dodatečné zkoušky potvrzující kvalitu provedeného díla. Pokud výsledek zkoušky nebude vyhovující, nese náklady na její provedení zhotovitel sám.</w:t>
      </w:r>
    </w:p>
    <w:p w14:paraId="3B81F579" w14:textId="472D3807" w:rsidR="009D5156" w:rsidRPr="00657E48" w:rsidRDefault="009D5156" w:rsidP="00F52339">
      <w:pPr>
        <w:spacing w:before="120"/>
        <w:ind w:left="720" w:hanging="720"/>
      </w:pPr>
      <w:r w:rsidRPr="00657E48">
        <w:t xml:space="preserve">8.6.5. </w:t>
      </w:r>
      <w:r w:rsidR="00F52339">
        <w:tab/>
      </w:r>
      <w:r w:rsidRPr="00657E48">
        <w:t>Zhotovitel zajistí svým nákladem všechna nutná měření, geometrické zaměření v tištěné a digitální podobě, geodetické zaměření skutečného provedení stavby zpracované dle Obecně závazné vyhlášky města Klatov č. 1/2016 o vedení technické mapy města:</w:t>
      </w:r>
      <w:r w:rsidR="007B364C">
        <w:t xml:space="preserve"> </w:t>
      </w:r>
      <w:r w:rsidRPr="00657E48">
        <w:t>(</w:t>
      </w:r>
      <w:hyperlink r:id="rId11" w:history="1">
        <w:r w:rsidR="00837948" w:rsidRPr="00FF4ADA">
          <w:rPr>
            <w:rStyle w:val="Hypertextovodkaz"/>
            <w:szCs w:val="24"/>
          </w:rPr>
          <w:t>http://www.klatovy.cz/mukt/user/vyhlasky/v1-2016-technicka-mapa.pdf)</w:t>
        </w:r>
      </w:hyperlink>
      <w:r w:rsidR="007B364C">
        <w:t xml:space="preserve"> </w:t>
      </w:r>
      <w:r w:rsidRPr="00657E48">
        <w:t>a akceptační protokol o převz</w:t>
      </w:r>
      <w:r w:rsidR="00657E48">
        <w:t>etí zaměření správcem DTM, reviz</w:t>
      </w:r>
      <w:r w:rsidRPr="00657E48">
        <w:t>ní zprávy dle ČSN a další nutná měření.</w:t>
      </w:r>
    </w:p>
    <w:p w14:paraId="063F7CC6" w14:textId="77777777" w:rsidR="001C1C90" w:rsidRPr="007B364C" w:rsidRDefault="007A113B" w:rsidP="00F52339">
      <w:pPr>
        <w:spacing w:before="240" w:after="120"/>
        <w:rPr>
          <w:b/>
        </w:rPr>
      </w:pPr>
      <w:r w:rsidRPr="007B364C">
        <w:rPr>
          <w:b/>
        </w:rPr>
        <w:t>8.</w:t>
      </w:r>
      <w:r w:rsidR="00B73157" w:rsidRPr="007B364C">
        <w:rPr>
          <w:b/>
        </w:rPr>
        <w:t>7</w:t>
      </w:r>
      <w:r w:rsidR="001C1C90" w:rsidRPr="007B364C">
        <w:rPr>
          <w:b/>
        </w:rPr>
        <w:t>.</w:t>
      </w:r>
    </w:p>
    <w:p w14:paraId="4CA272F9" w14:textId="2CCB30D2" w:rsidR="00BF6762" w:rsidRPr="00E27AEE" w:rsidRDefault="00B73157" w:rsidP="00F52339">
      <w:pPr>
        <w:ind w:left="720" w:hanging="720"/>
      </w:pPr>
      <w:r w:rsidRPr="00E27AEE">
        <w:t xml:space="preserve">8.7.1. </w:t>
      </w:r>
      <w:r w:rsidR="00F52339">
        <w:tab/>
      </w:r>
      <w:r w:rsidR="00CB48AB" w:rsidRPr="00E27AEE">
        <w:t xml:space="preserve">Případný postih za nedodržení obecně závazných právních předpisů při provádění díla nebo v souvislosti s ním jde vždy plně k tíži a na vrub zhotovitele. </w:t>
      </w:r>
    </w:p>
    <w:p w14:paraId="0F219965" w14:textId="0A1CBEAF" w:rsidR="00DD7F9D" w:rsidRPr="00E27AEE" w:rsidRDefault="00B73157" w:rsidP="00F52339">
      <w:pPr>
        <w:spacing w:before="120"/>
        <w:ind w:left="720" w:hanging="720"/>
      </w:pPr>
      <w:r w:rsidRPr="00E27AEE">
        <w:t xml:space="preserve">8.7.2. </w:t>
      </w:r>
      <w:r w:rsidR="00F52339">
        <w:tab/>
      </w:r>
      <w:r w:rsidR="00CB48AB" w:rsidRPr="00E27AEE">
        <w:t xml:space="preserve">Zhotovitel je povinen dodržovat veškeré předpisy týkající se práv k duševnímu vlastnictví a odškodnit objednatele za jakékoli nároky či náklady vzniklé mu v souvislosti s porušením těchto práv v souvislosti s realizací díla. </w:t>
      </w:r>
    </w:p>
    <w:p w14:paraId="6D16391C" w14:textId="0BCC039D" w:rsidR="00DD7F9D" w:rsidRPr="007B364C" w:rsidRDefault="00DD7F9D" w:rsidP="00F52339">
      <w:pPr>
        <w:spacing w:before="240" w:after="120"/>
        <w:outlineLvl w:val="0"/>
        <w:rPr>
          <w:b/>
        </w:rPr>
      </w:pPr>
      <w:r w:rsidRPr="007B364C">
        <w:rPr>
          <w:b/>
        </w:rPr>
        <w:t>8.</w:t>
      </w:r>
      <w:r w:rsidR="00B73157" w:rsidRPr="007B364C">
        <w:rPr>
          <w:b/>
        </w:rPr>
        <w:t>8</w:t>
      </w:r>
      <w:r w:rsidRPr="007B364C">
        <w:rPr>
          <w:b/>
        </w:rPr>
        <w:t>.</w:t>
      </w:r>
      <w:r w:rsidR="00B73157" w:rsidRPr="007B364C">
        <w:rPr>
          <w:b/>
        </w:rPr>
        <w:t xml:space="preserve"> </w:t>
      </w:r>
      <w:r w:rsidR="00F52339">
        <w:rPr>
          <w:b/>
        </w:rPr>
        <w:tab/>
      </w:r>
      <w:r w:rsidRPr="007B364C">
        <w:rPr>
          <w:b/>
        </w:rPr>
        <w:t xml:space="preserve">Stavební deník </w:t>
      </w:r>
    </w:p>
    <w:p w14:paraId="0899CEE0" w14:textId="2CB34ED1" w:rsidR="001C1C90" w:rsidRDefault="00B73157" w:rsidP="00F52339">
      <w:pPr>
        <w:ind w:left="720" w:hanging="720"/>
      </w:pPr>
      <w:r w:rsidRPr="00E27AEE">
        <w:t xml:space="preserve">8.8.1. </w:t>
      </w:r>
      <w:r w:rsidR="00F52339">
        <w:tab/>
      </w:r>
      <w:r w:rsidR="001C1C90" w:rsidRPr="00E27AEE">
        <w:t>Zhotovitel je povinen vést stavební deník v souladu s vyhláškou č.</w:t>
      </w:r>
      <w:r w:rsidR="00DD7F9D" w:rsidRPr="00E27AEE">
        <w:t xml:space="preserve"> </w:t>
      </w:r>
      <w:r w:rsidR="001C1C90" w:rsidRPr="00E27AEE">
        <w:t>499/2006 Sb.</w:t>
      </w:r>
      <w:r w:rsidR="00DD7F9D" w:rsidRPr="00E27AEE">
        <w:t>,</w:t>
      </w:r>
      <w:r w:rsidR="001C1C90" w:rsidRPr="00E27AEE">
        <w:t xml:space="preserve"> </w:t>
      </w:r>
      <w:r w:rsidR="007B364C">
        <w:br/>
      </w:r>
      <w:r w:rsidR="001C1C90" w:rsidRPr="00E27AEE">
        <w:t>o dokumentaci staveb</w:t>
      </w:r>
      <w:r w:rsidR="00DD4528">
        <w:t xml:space="preserve"> ve znění pozdějších předpisů</w:t>
      </w:r>
      <w:r w:rsidR="00DD7F9D" w:rsidRPr="00E27AEE">
        <w:t>,</w:t>
      </w:r>
      <w:r w:rsidR="001C1C90" w:rsidRPr="00E27AEE">
        <w:t xml:space="preserve"> dle přílohy č.</w:t>
      </w:r>
      <w:r w:rsidR="0044373A" w:rsidRPr="00E27AEE">
        <w:t xml:space="preserve"> </w:t>
      </w:r>
      <w:r w:rsidR="00DD4528">
        <w:t>9</w:t>
      </w:r>
      <w:r w:rsidR="001C1C90" w:rsidRPr="00E27AEE">
        <w:t xml:space="preserve"> k této vyhlášce. V případě nedodržení </w:t>
      </w:r>
      <w:r w:rsidRPr="00E27AEE">
        <w:t xml:space="preserve">smluvní či zákonné </w:t>
      </w:r>
      <w:r w:rsidR="001C1C90" w:rsidRPr="00E27AEE">
        <w:t>povinnost</w:t>
      </w:r>
      <w:r w:rsidRPr="00E27AEE">
        <w:t>i</w:t>
      </w:r>
      <w:r w:rsidR="001C1C90" w:rsidRPr="00E27AEE">
        <w:t xml:space="preserve"> při vedení stavebního deníku může objednatel uložit zhotoviteli smluvní pokutu ve výši 500 Kč za každý případ porušení.</w:t>
      </w:r>
      <w:r w:rsidR="00DD7F9D" w:rsidRPr="00E27AEE">
        <w:t xml:space="preserve"> </w:t>
      </w:r>
    </w:p>
    <w:p w14:paraId="5B2BD500" w14:textId="1A482BD3" w:rsidR="00EE2C78" w:rsidRPr="00E27AEE" w:rsidRDefault="00B73157" w:rsidP="00F52339">
      <w:pPr>
        <w:spacing w:before="120"/>
        <w:ind w:left="720" w:hanging="720"/>
      </w:pPr>
      <w:r w:rsidRPr="00E27AEE">
        <w:t xml:space="preserve">8.8.2. </w:t>
      </w:r>
      <w:r w:rsidR="00F52339">
        <w:tab/>
      </w:r>
      <w:r w:rsidR="00DD7F9D" w:rsidRPr="00E27AEE">
        <w:t xml:space="preserve">Stavební deník zhotovitel vede v 1 originále a 2 kopiích listů. Do deníku zhotovitel každý den zaznamenává údaje předepsané právními předpisy a jakékoli další údaje související s realizací předmětného díla. Do stavebního deníku se zapisují veškeré </w:t>
      </w:r>
      <w:r w:rsidR="00DD7F9D" w:rsidRPr="00E27AEE">
        <w:lastRenderedPageBreak/>
        <w:t xml:space="preserve">skutečnosti rozhodné pro plnění smlouvy. Stavební deník bude uložen </w:t>
      </w:r>
      <w:r w:rsidR="003A3873">
        <w:t>na stavbě</w:t>
      </w:r>
      <w:r w:rsidR="00DD7F9D" w:rsidRPr="00E27AEE">
        <w:t xml:space="preserve"> </w:t>
      </w:r>
      <w:r w:rsidR="00905686">
        <w:br/>
      </w:r>
      <w:r w:rsidR="00DD7F9D" w:rsidRPr="00E27AEE">
        <w:t xml:space="preserve">a bude vždy na vyžádání k dispozici oprávněné osobě objednatele. </w:t>
      </w:r>
      <w:r w:rsidR="00012066" w:rsidRPr="00E27AEE">
        <w:t xml:space="preserve">Při denních záznamech nesmí být vynechána místa. </w:t>
      </w:r>
    </w:p>
    <w:p w14:paraId="3B6732A8" w14:textId="2999E3F0" w:rsidR="00D24498" w:rsidRPr="00E27AEE" w:rsidRDefault="002B7F9A" w:rsidP="00F52339">
      <w:pPr>
        <w:spacing w:before="120"/>
        <w:ind w:left="720" w:hanging="720"/>
      </w:pPr>
      <w:r>
        <w:t xml:space="preserve">8.8.3. </w:t>
      </w:r>
      <w:r w:rsidR="00F52339">
        <w:tab/>
      </w:r>
      <w:r w:rsidR="00012066" w:rsidRPr="00E27AEE">
        <w:t xml:space="preserve">Zhotovitel </w:t>
      </w:r>
      <w:r w:rsidR="0078473E" w:rsidRPr="00E27AEE">
        <w:t xml:space="preserve">první průpis předává pravidelně na kontrolních dnech technickému dozoru </w:t>
      </w:r>
      <w:r w:rsidR="007B364C">
        <w:br/>
      </w:r>
      <w:r w:rsidR="0078473E" w:rsidRPr="00E27AEE">
        <w:t>a</w:t>
      </w:r>
      <w:r w:rsidR="00012066" w:rsidRPr="00E27AEE">
        <w:t xml:space="preserve"> zavazuje</w:t>
      </w:r>
      <w:r w:rsidR="0078473E" w:rsidRPr="00E27AEE">
        <w:t xml:space="preserve"> se</w:t>
      </w:r>
      <w:r w:rsidR="00012066" w:rsidRPr="00E27AEE">
        <w:t xml:space="preserve"> uložit druhý průpis denních záznamů odděleně od originálu tak, aby byl k dispozici v případě ztráty nebo zničení deníku. Zhotovitel se zavazuje stavební deník chránit před ztrátou, poškozením nebo zničením. Stavební deník musí být k dispozici objednateli a správním orgánům denně po celou pracovní dobu. </w:t>
      </w:r>
    </w:p>
    <w:p w14:paraId="369EBA6A" w14:textId="0FCA263D" w:rsidR="00012066" w:rsidRDefault="00B73157" w:rsidP="00F52339">
      <w:pPr>
        <w:spacing w:before="120"/>
        <w:ind w:left="720" w:hanging="720"/>
      </w:pPr>
      <w:r w:rsidRPr="00E27AEE">
        <w:t>8.8.</w:t>
      </w:r>
      <w:r w:rsidR="002B7F9A">
        <w:t>4</w:t>
      </w:r>
      <w:r w:rsidRPr="00E27AEE">
        <w:t xml:space="preserve">. </w:t>
      </w:r>
      <w:r w:rsidR="00F52339">
        <w:tab/>
      </w:r>
      <w:r w:rsidR="00012066" w:rsidRPr="00E27AEE">
        <w:t>Objednatel a zhotovitel jsou povinni</w:t>
      </w:r>
      <w:r w:rsidR="002B7F9A">
        <w:t xml:space="preserve"> </w:t>
      </w:r>
      <w:r w:rsidR="00012066" w:rsidRPr="00E27AEE">
        <w:t>reagovat na zápisy ve stavebním deníku</w:t>
      </w:r>
      <w:r w:rsidR="002B7F9A">
        <w:t xml:space="preserve">. </w:t>
      </w:r>
      <w:r w:rsidR="00012066" w:rsidRPr="00E27AEE">
        <w:t xml:space="preserve">V případě nepřítomnosti oprávněné osoby objednatele na stavbě </w:t>
      </w:r>
      <w:r w:rsidR="0078473E" w:rsidRPr="00E27AEE">
        <w:t xml:space="preserve">nebo z důvodu urychlení řešení nastalé situace </w:t>
      </w:r>
      <w:r w:rsidR="00012066" w:rsidRPr="00E27AEE">
        <w:t>doručí zhotovitel text zápisu písemně nebo faxem</w:t>
      </w:r>
      <w:r w:rsidR="0078473E" w:rsidRPr="00E27AEE">
        <w:t xml:space="preserve"> nebo e-mailem</w:t>
      </w:r>
      <w:r w:rsidR="00012066" w:rsidRPr="00E27AEE">
        <w:t xml:space="preserve"> na adresu objednatele k rukám </w:t>
      </w:r>
      <w:r w:rsidRPr="00E27AEE">
        <w:t>technického dozoru</w:t>
      </w:r>
      <w:r w:rsidR="004F7D39" w:rsidRPr="00E27AEE">
        <w:t>, který je povinen se k němu vyjádřit do 3 pracovních dnů</w:t>
      </w:r>
      <w:r w:rsidR="00012066" w:rsidRPr="00E27AEE">
        <w:t>. Jestliže na zápis druhá strana nereaguje ve stanovené lhůtě, má se za to, že se zápisem souhlasí.</w:t>
      </w:r>
    </w:p>
    <w:p w14:paraId="0C372E1E" w14:textId="5929A08A" w:rsidR="00CB0C97" w:rsidRPr="007B364C" w:rsidRDefault="007A113B" w:rsidP="00F52339">
      <w:pPr>
        <w:spacing w:before="240" w:after="120"/>
        <w:outlineLvl w:val="0"/>
        <w:rPr>
          <w:b/>
        </w:rPr>
      </w:pPr>
      <w:r w:rsidRPr="007B364C">
        <w:rPr>
          <w:b/>
        </w:rPr>
        <w:t>8.</w:t>
      </w:r>
      <w:r w:rsidR="008C1EBE" w:rsidRPr="007B364C">
        <w:rPr>
          <w:b/>
        </w:rPr>
        <w:t>9</w:t>
      </w:r>
      <w:r w:rsidR="001C1C90" w:rsidRPr="007B364C">
        <w:rPr>
          <w:b/>
        </w:rPr>
        <w:t>.</w:t>
      </w:r>
      <w:r w:rsidR="00B73157" w:rsidRPr="007B364C">
        <w:rPr>
          <w:b/>
        </w:rPr>
        <w:t xml:space="preserve"> </w:t>
      </w:r>
      <w:r w:rsidR="00F52339">
        <w:rPr>
          <w:b/>
        </w:rPr>
        <w:tab/>
      </w:r>
      <w:r w:rsidR="006D0473" w:rsidRPr="007B364C">
        <w:rPr>
          <w:b/>
        </w:rPr>
        <w:t>Bezpečnost a ochrana zdraví při práci</w:t>
      </w:r>
    </w:p>
    <w:p w14:paraId="3BF0E66E" w14:textId="2D00B8AF" w:rsidR="00CB0C97" w:rsidRDefault="00CB0C97" w:rsidP="00F52339">
      <w:pPr>
        <w:ind w:left="720" w:hanging="720"/>
      </w:pPr>
      <w:r>
        <w:t xml:space="preserve">8.9.1. </w:t>
      </w:r>
      <w:r w:rsidR="00F52339">
        <w:tab/>
      </w:r>
      <w:r>
        <w:t xml:space="preserve">Zhotovitel je povinen při provádění díla dodržovat všechny předpisy o bezpečnosti </w:t>
      </w:r>
      <w:r w:rsidR="007B364C">
        <w:br/>
      </w:r>
      <w:r>
        <w:t xml:space="preserve">a ochraně zdraví při práci, hygienické, požární a další závazné předpisy a normy. Zhotovitel odpovídá </w:t>
      </w:r>
      <w:r w:rsidR="004E3998">
        <w:t>v plném rozsahu i za činnost pod</w:t>
      </w:r>
      <w:r>
        <w:t>dodavatelů. Pracovníci zhotovitele musí být označeni na viditelném místě pracovního oděvu obchod</w:t>
      </w:r>
      <w:r w:rsidR="004E3998">
        <w:t>ní firmou zhotovitele, příp. pod</w:t>
      </w:r>
      <w:r>
        <w:t>dodavate</w:t>
      </w:r>
      <w:r w:rsidR="004E3998">
        <w:t>le, jedná-li se o pracovníky pod</w:t>
      </w:r>
      <w:r>
        <w:t>dodavatele.</w:t>
      </w:r>
    </w:p>
    <w:p w14:paraId="23C4D6E8" w14:textId="0FB9D04B" w:rsidR="000804E2" w:rsidRDefault="000804E2" w:rsidP="00F52339">
      <w:pPr>
        <w:spacing w:before="120"/>
        <w:ind w:left="720" w:hanging="720"/>
      </w:pPr>
      <w:r w:rsidRPr="007A1735">
        <w:t xml:space="preserve">8.9.2. </w:t>
      </w:r>
      <w:r w:rsidR="00F52339">
        <w:tab/>
      </w:r>
      <w:r w:rsidR="00C75B94">
        <w:t>Objednatel</w:t>
      </w:r>
      <w:r w:rsidRPr="007A1735">
        <w:t xml:space="preserve"> se zavazuje zajistit dozor nad bezpečností práce v souladu s příslušnými ustanoveními zákona č. 309/2006 Sb.</w:t>
      </w:r>
      <w:r w:rsidRPr="007A1735">
        <w:rPr>
          <w:color w:val="C00000"/>
        </w:rPr>
        <w:t xml:space="preserve"> </w:t>
      </w:r>
      <w:r w:rsidRPr="007A1735">
        <w:t>a nařízení vlády č. 591/2006 Sb., o zajištění dalších podmínek bezpečnosti a ochrany zdraví při práci, ve znění pozdějších předpisů. Zhotovitel poskytne koordinátorovi BOZP veškerou součinnost a bude se řídit jeho pokyny.</w:t>
      </w:r>
    </w:p>
    <w:p w14:paraId="51753B60" w14:textId="667881FE" w:rsidR="000804E2" w:rsidRDefault="00CB0C97" w:rsidP="00F52339">
      <w:pPr>
        <w:spacing w:before="120"/>
        <w:ind w:left="720" w:hanging="720"/>
      </w:pPr>
      <w:r>
        <w:t xml:space="preserve">8.9.3. </w:t>
      </w:r>
      <w:r w:rsidR="00F52339">
        <w:tab/>
      </w:r>
      <w:r>
        <w:t>Zhotovitel se zavazuje informovat objednatele o každém případném úrazu, k němuž dojde v souvislosti s realizací díla.</w:t>
      </w:r>
    </w:p>
    <w:p w14:paraId="07EB01FF" w14:textId="77A49AA8" w:rsidR="00D459E5" w:rsidRPr="00CD4F00" w:rsidRDefault="000F2243" w:rsidP="00F52339">
      <w:pPr>
        <w:spacing w:before="240" w:after="120"/>
        <w:outlineLvl w:val="0"/>
        <w:rPr>
          <w:b/>
        </w:rPr>
      </w:pPr>
      <w:r w:rsidRPr="00CD4F00">
        <w:rPr>
          <w:b/>
        </w:rPr>
        <w:t>8.1</w:t>
      </w:r>
      <w:r w:rsidR="008C1EBE" w:rsidRPr="00CD4F00">
        <w:rPr>
          <w:b/>
        </w:rPr>
        <w:t>0</w:t>
      </w:r>
      <w:r w:rsidRPr="00CD4F00">
        <w:rPr>
          <w:b/>
        </w:rPr>
        <w:t xml:space="preserve">. </w:t>
      </w:r>
      <w:r w:rsidR="00F52339">
        <w:rPr>
          <w:b/>
        </w:rPr>
        <w:tab/>
      </w:r>
      <w:r w:rsidR="00E1115F" w:rsidRPr="00CD4F00">
        <w:rPr>
          <w:b/>
        </w:rPr>
        <w:t>Způsob p</w:t>
      </w:r>
      <w:r w:rsidR="00D459E5" w:rsidRPr="00CD4F00">
        <w:rPr>
          <w:b/>
        </w:rPr>
        <w:t>ředání a převzetí díla</w:t>
      </w:r>
    </w:p>
    <w:p w14:paraId="5DB85798" w14:textId="7EFB6DAE" w:rsidR="00600A0C" w:rsidRPr="00E27AEE" w:rsidRDefault="00712EFF" w:rsidP="00F52339">
      <w:pPr>
        <w:ind w:left="720" w:hanging="720"/>
      </w:pPr>
      <w:r w:rsidRPr="00E27AEE">
        <w:t>8.1</w:t>
      </w:r>
      <w:r w:rsidR="008C1EBE" w:rsidRPr="00E27AEE">
        <w:t>0</w:t>
      </w:r>
      <w:r w:rsidRPr="00E27AEE">
        <w:t>.1.</w:t>
      </w:r>
      <w:r w:rsidR="00F52339">
        <w:tab/>
      </w:r>
      <w:r w:rsidR="00D459E5" w:rsidRPr="00E27AEE">
        <w:t xml:space="preserve">Zhotovitel splní svou povinnost provést dílo jeho řádným dokončením a předáním objednateli v místě provedení díla. </w:t>
      </w:r>
    </w:p>
    <w:p w14:paraId="040558C2" w14:textId="6B165AD0" w:rsidR="00BF6762" w:rsidRPr="00E27AEE" w:rsidRDefault="000F2243" w:rsidP="00F52339">
      <w:pPr>
        <w:spacing w:before="120"/>
        <w:ind w:left="709" w:hanging="709"/>
      </w:pPr>
      <w:r w:rsidRPr="00E27AEE">
        <w:t>8.1</w:t>
      </w:r>
      <w:r w:rsidR="008C1EBE" w:rsidRPr="00E27AEE">
        <w:t>0</w:t>
      </w:r>
      <w:r w:rsidRPr="00E27AEE">
        <w:t>.2.</w:t>
      </w:r>
      <w:r w:rsidR="00F52339">
        <w:tab/>
      </w:r>
      <w:r w:rsidR="000D798C" w:rsidRPr="00E27AEE">
        <w:t xml:space="preserve">Zhotovitel se zavazuje nejméně 5 </w:t>
      </w:r>
      <w:r w:rsidR="00D459E5" w:rsidRPr="00E27AEE">
        <w:t xml:space="preserve">pracovních </w:t>
      </w:r>
      <w:r w:rsidR="000D798C" w:rsidRPr="00E27AEE">
        <w:t>dn</w:t>
      </w:r>
      <w:r w:rsidR="00D459E5" w:rsidRPr="00E27AEE">
        <w:t>ů</w:t>
      </w:r>
      <w:r w:rsidR="000D798C" w:rsidRPr="00E27AEE">
        <w:t xml:space="preserve"> před předáním díla vyzvat objednatele písemn</w:t>
      </w:r>
      <w:r w:rsidR="002B2974">
        <w:t xml:space="preserve">ě e-mailem </w:t>
      </w:r>
      <w:r w:rsidR="000D798C" w:rsidRPr="00E27AEE">
        <w:t xml:space="preserve">k jeho převzetí. </w:t>
      </w:r>
      <w:r w:rsidR="00D459E5" w:rsidRPr="00E27AEE">
        <w:t xml:space="preserve">Objednatel je povinen k písemné výzvě zhotovitele v uvedené lhůtě </w:t>
      </w:r>
      <w:r w:rsidR="00862A17" w:rsidRPr="00E27AEE">
        <w:t xml:space="preserve">řádně dokončené dílo převzít. Řádným dokončením díla je provedení kompletního díla bez vad a nedodělků (ověřuje se na místě provedení díla </w:t>
      </w:r>
      <w:r w:rsidR="00CD4F00">
        <w:br/>
      </w:r>
      <w:r w:rsidR="00862A17" w:rsidRPr="00E27AEE">
        <w:t>a součástí prohlídky je i prověření funkčnosti díla) a předání minimálně těchto dokumentů:</w:t>
      </w:r>
    </w:p>
    <w:p w14:paraId="5C2ACB96" w14:textId="136D1FAE" w:rsidR="002C7576" w:rsidRDefault="002C7576" w:rsidP="00F52339">
      <w:pPr>
        <w:numPr>
          <w:ilvl w:val="0"/>
          <w:numId w:val="6"/>
        </w:numPr>
        <w:tabs>
          <w:tab w:val="clear" w:pos="360"/>
          <w:tab w:val="num" w:pos="851"/>
        </w:tabs>
        <w:ind w:left="851" w:hanging="284"/>
      </w:pPr>
      <w:r w:rsidRPr="00C43F03">
        <w:t>dokumentace skutečného provedení díla dle vyhlášky č. 499/2006</w:t>
      </w:r>
      <w:r>
        <w:t xml:space="preserve"> Sb. včetně jeho změn</w:t>
      </w:r>
      <w:r w:rsidRPr="00C43F03">
        <w:t xml:space="preserve">, přílohy č. </w:t>
      </w:r>
      <w:r>
        <w:t>7</w:t>
      </w:r>
      <w:r w:rsidRPr="00C43F03">
        <w:t xml:space="preserve"> ve</w:t>
      </w:r>
      <w:r w:rsidRPr="00E27AEE">
        <w:t xml:space="preserve"> 3 stejnopisech včetně geodetického zaměření ve formě předané projektové dokumentace, tj. výkresové a digitální podobě CD</w:t>
      </w:r>
      <w:r>
        <w:t xml:space="preserve"> ve </w:t>
      </w:r>
      <w:proofErr w:type="gramStart"/>
      <w:r>
        <w:t xml:space="preserve">formátu </w:t>
      </w:r>
      <w:r w:rsidR="00F87DF2">
        <w:t>.</w:t>
      </w:r>
      <w:proofErr w:type="spellStart"/>
      <w:r>
        <w:t>pdf</w:t>
      </w:r>
      <w:proofErr w:type="spellEnd"/>
      <w:proofErr w:type="gramEnd"/>
      <w:r>
        <w:t xml:space="preserve"> a </w:t>
      </w:r>
      <w:r w:rsidR="00F87DF2">
        <w:t>.</w:t>
      </w:r>
      <w:proofErr w:type="spellStart"/>
      <w:r>
        <w:t>dwg</w:t>
      </w:r>
      <w:proofErr w:type="spellEnd"/>
      <w:r>
        <w:t xml:space="preserve"> případně</w:t>
      </w:r>
      <w:r w:rsidR="00F52339">
        <w:t xml:space="preserve"> .</w:t>
      </w:r>
      <w:proofErr w:type="spellStart"/>
      <w:r>
        <w:t>dxf</w:t>
      </w:r>
      <w:proofErr w:type="spellEnd"/>
      <w:r>
        <w:t xml:space="preserve"> </w:t>
      </w:r>
      <w:r w:rsidRPr="00E27AEE">
        <w:t>a geometrické zam</w:t>
      </w:r>
      <w:r>
        <w:t>ěření stavby,</w:t>
      </w:r>
    </w:p>
    <w:p w14:paraId="70D133C6" w14:textId="77777777" w:rsidR="00CC3BF9" w:rsidRPr="00E27AEE" w:rsidRDefault="00CC3BF9" w:rsidP="00F52339">
      <w:pPr>
        <w:numPr>
          <w:ilvl w:val="0"/>
          <w:numId w:val="6"/>
        </w:numPr>
        <w:tabs>
          <w:tab w:val="clear" w:pos="360"/>
          <w:tab w:val="num" w:pos="426"/>
          <w:tab w:val="num" w:pos="851"/>
        </w:tabs>
        <w:ind w:left="851" w:hanging="284"/>
      </w:pPr>
      <w:r w:rsidRPr="00E27AEE">
        <w:t>zápisy a osvědčení o provedených zkouškách použitých materiálů a veškerých zkouškách předepsaných projektovou dokumentací, příslušnými předpisy, normami, případně touto smlouvou</w:t>
      </w:r>
      <w:r w:rsidR="00A10A9B">
        <w:t>,</w:t>
      </w:r>
    </w:p>
    <w:p w14:paraId="24BC1D8E" w14:textId="77777777" w:rsidR="00CC3BF9" w:rsidRPr="00E27AEE" w:rsidRDefault="007B6BCC" w:rsidP="00F52339">
      <w:pPr>
        <w:numPr>
          <w:ilvl w:val="0"/>
          <w:numId w:val="6"/>
        </w:numPr>
        <w:tabs>
          <w:tab w:val="clear" w:pos="360"/>
          <w:tab w:val="num" w:pos="426"/>
          <w:tab w:val="num" w:pos="851"/>
        </w:tabs>
        <w:ind w:left="851" w:hanging="284"/>
      </w:pPr>
      <w:r w:rsidRPr="00E27AEE">
        <w:t>zkušební protokoly o zkouškách provedených zhotovitele</w:t>
      </w:r>
      <w:r w:rsidR="000F2243" w:rsidRPr="00E27AEE">
        <w:t>m</w:t>
      </w:r>
      <w:r w:rsidRPr="00E27AEE">
        <w:t xml:space="preserve"> a jeho </w:t>
      </w:r>
      <w:r w:rsidR="00A10A9B">
        <w:t>pod</w:t>
      </w:r>
      <w:r w:rsidR="0002666C">
        <w:t>dodavateli</w:t>
      </w:r>
      <w:r w:rsidR="00A10A9B">
        <w:t>,</w:t>
      </w:r>
    </w:p>
    <w:p w14:paraId="5FC69658" w14:textId="77777777" w:rsidR="007B6BCC" w:rsidRPr="00E27AEE" w:rsidRDefault="007B6BCC" w:rsidP="00F52339">
      <w:pPr>
        <w:numPr>
          <w:ilvl w:val="0"/>
          <w:numId w:val="6"/>
        </w:numPr>
        <w:tabs>
          <w:tab w:val="clear" w:pos="360"/>
          <w:tab w:val="num" w:pos="426"/>
          <w:tab w:val="num" w:pos="851"/>
        </w:tabs>
        <w:ind w:left="851" w:hanging="284"/>
      </w:pPr>
      <w:r w:rsidRPr="00E27AEE">
        <w:t>zápisy o prověření prací a dodávek zakrytých v průběhu provádění díla včetně fotodokumentace</w:t>
      </w:r>
      <w:r w:rsidR="00A10A9B">
        <w:t>,</w:t>
      </w:r>
    </w:p>
    <w:p w14:paraId="60828BED" w14:textId="77777777" w:rsidR="00645054" w:rsidRPr="00E27AEE" w:rsidRDefault="00645054" w:rsidP="00F52339">
      <w:pPr>
        <w:numPr>
          <w:ilvl w:val="0"/>
          <w:numId w:val="6"/>
        </w:numPr>
        <w:tabs>
          <w:tab w:val="clear" w:pos="360"/>
          <w:tab w:val="num" w:pos="426"/>
          <w:tab w:val="num" w:pos="851"/>
        </w:tabs>
        <w:ind w:left="851" w:hanging="284"/>
      </w:pPr>
      <w:r w:rsidRPr="00E27AEE">
        <w:t>zápisy o provedených méně a vícepracích, odpočt</w:t>
      </w:r>
      <w:r w:rsidR="000F2243" w:rsidRPr="00E27AEE">
        <w:t>ech</w:t>
      </w:r>
      <w:r w:rsidRPr="00E27AEE">
        <w:t xml:space="preserve"> a změn</w:t>
      </w:r>
      <w:r w:rsidR="000F2243" w:rsidRPr="00E27AEE">
        <w:t>ách</w:t>
      </w:r>
      <w:r w:rsidR="00444AA0">
        <w:t xml:space="preserve"> oproti schválené </w:t>
      </w:r>
      <w:r w:rsidRPr="00E27AEE">
        <w:t>dokumentaci</w:t>
      </w:r>
      <w:r w:rsidR="00444AA0">
        <w:t xml:space="preserve"> pro provádění stavby</w:t>
      </w:r>
      <w:r w:rsidR="007774CB" w:rsidRPr="00E27AEE">
        <w:t xml:space="preserve"> – změnové listy</w:t>
      </w:r>
      <w:r w:rsidR="00A10A9B">
        <w:t>,</w:t>
      </w:r>
    </w:p>
    <w:p w14:paraId="0B3EFAC3" w14:textId="77777777" w:rsidR="00645054" w:rsidRPr="00E27AEE" w:rsidRDefault="007774CB" w:rsidP="00F52339">
      <w:pPr>
        <w:numPr>
          <w:ilvl w:val="0"/>
          <w:numId w:val="6"/>
        </w:numPr>
        <w:tabs>
          <w:tab w:val="clear" w:pos="360"/>
          <w:tab w:val="num" w:pos="426"/>
          <w:tab w:val="num" w:pos="851"/>
        </w:tabs>
        <w:ind w:left="851" w:hanging="284"/>
      </w:pPr>
      <w:r w:rsidRPr="00E27AEE">
        <w:lastRenderedPageBreak/>
        <w:t xml:space="preserve">originály </w:t>
      </w:r>
      <w:r w:rsidR="00645054" w:rsidRPr="00E27AEE">
        <w:t>stavební</w:t>
      </w:r>
      <w:r w:rsidRPr="00E27AEE">
        <w:t>ch</w:t>
      </w:r>
      <w:r w:rsidR="00645054" w:rsidRPr="00E27AEE">
        <w:t xml:space="preserve"> a montážní</w:t>
      </w:r>
      <w:r w:rsidRPr="00E27AEE">
        <w:t>ch deníků</w:t>
      </w:r>
      <w:r w:rsidR="00A10A9B">
        <w:t>,</w:t>
      </w:r>
    </w:p>
    <w:p w14:paraId="0A26C164" w14:textId="77777777" w:rsidR="00645054" w:rsidRPr="00E27AEE" w:rsidRDefault="00645054" w:rsidP="00F52339">
      <w:pPr>
        <w:numPr>
          <w:ilvl w:val="0"/>
          <w:numId w:val="6"/>
        </w:numPr>
        <w:tabs>
          <w:tab w:val="clear" w:pos="360"/>
          <w:tab w:val="num" w:pos="426"/>
          <w:tab w:val="num" w:pos="851"/>
        </w:tabs>
        <w:ind w:left="851" w:hanging="284"/>
      </w:pPr>
      <w:r w:rsidRPr="00E27AEE">
        <w:t>doklady vydané v souladu se zákonem č. 22/1997 Sb., o technických požadavcích na výrobky, ve znění pozdějších předpisů</w:t>
      </w:r>
      <w:r w:rsidR="00A10A9B">
        <w:t>,</w:t>
      </w:r>
    </w:p>
    <w:p w14:paraId="0BD5D5CC" w14:textId="77777777" w:rsidR="007930F1" w:rsidRPr="00E27AEE" w:rsidRDefault="00645054" w:rsidP="00F52339">
      <w:pPr>
        <w:numPr>
          <w:ilvl w:val="0"/>
          <w:numId w:val="6"/>
        </w:numPr>
        <w:tabs>
          <w:tab w:val="clear" w:pos="360"/>
          <w:tab w:val="num" w:pos="426"/>
          <w:tab w:val="num" w:pos="851"/>
        </w:tabs>
        <w:ind w:left="851" w:hanging="284"/>
      </w:pPr>
      <w:r w:rsidRPr="00E27AEE">
        <w:t>ostatní doklady potřebné</w:t>
      </w:r>
      <w:r w:rsidR="007930F1" w:rsidRPr="00E27AEE">
        <w:t xml:space="preserve"> </w:t>
      </w:r>
      <w:r w:rsidR="006063FB">
        <w:t>k</w:t>
      </w:r>
      <w:r w:rsidR="007930F1" w:rsidRPr="00E27AEE">
        <w:t xml:space="preserve"> předmětu díla</w:t>
      </w:r>
      <w:r w:rsidR="0002666C">
        <w:t xml:space="preserve"> </w:t>
      </w:r>
      <w:r w:rsidR="007930F1" w:rsidRPr="00E27AEE">
        <w:t xml:space="preserve">předá </w:t>
      </w:r>
      <w:r w:rsidR="0002666C">
        <w:t xml:space="preserve">objednatel zhotoviteli </w:t>
      </w:r>
      <w:r w:rsidR="007930F1" w:rsidRPr="00E27AEE">
        <w:t>před plánovaným termínem dokončení díla</w:t>
      </w:r>
      <w:r w:rsidR="00A10A9B">
        <w:t>,</w:t>
      </w:r>
    </w:p>
    <w:p w14:paraId="2577BCFE" w14:textId="77777777" w:rsidR="007930F1" w:rsidRDefault="007930F1" w:rsidP="00F52339">
      <w:pPr>
        <w:numPr>
          <w:ilvl w:val="0"/>
          <w:numId w:val="6"/>
        </w:numPr>
        <w:tabs>
          <w:tab w:val="clear" w:pos="360"/>
          <w:tab w:val="num" w:pos="426"/>
          <w:tab w:val="num" w:pos="851"/>
        </w:tabs>
        <w:ind w:left="851" w:hanging="284"/>
      </w:pPr>
      <w:r w:rsidRPr="00E27AEE">
        <w:t xml:space="preserve">fotodokumentaci průběžně pořizovanou během stavby díla (řádně datovanou </w:t>
      </w:r>
      <w:r w:rsidR="00A10A9B">
        <w:br/>
      </w:r>
      <w:r w:rsidRPr="00E27AEE">
        <w:t>a popsanou).</w:t>
      </w:r>
    </w:p>
    <w:p w14:paraId="7D9A137E" w14:textId="316CC8F0" w:rsidR="007930F1" w:rsidRPr="00E27AEE" w:rsidRDefault="00712EFF" w:rsidP="00A10A9B">
      <w:pPr>
        <w:spacing w:before="120"/>
      </w:pPr>
      <w:r w:rsidRPr="00E27AEE">
        <w:t>8.1</w:t>
      </w:r>
      <w:r w:rsidR="004B1C57" w:rsidRPr="00E27AEE">
        <w:t>0</w:t>
      </w:r>
      <w:r w:rsidRPr="00E27AEE">
        <w:t>.</w:t>
      </w:r>
      <w:r w:rsidR="007774CB" w:rsidRPr="00E27AEE">
        <w:t>3</w:t>
      </w:r>
      <w:r w:rsidR="00F52339">
        <w:t>.</w:t>
      </w:r>
      <w:r w:rsidR="00F52339">
        <w:tab/>
      </w:r>
      <w:r w:rsidRPr="00E27AEE">
        <w:t>Objednatel je oprávněn dílo nepřevzít, pokud</w:t>
      </w:r>
      <w:r w:rsidR="0008458B">
        <w:t>:</w:t>
      </w:r>
    </w:p>
    <w:p w14:paraId="1AEAC3F5" w14:textId="77777777" w:rsidR="00712EFF" w:rsidRPr="00E27AEE" w:rsidRDefault="00712EFF" w:rsidP="00F52339">
      <w:pPr>
        <w:numPr>
          <w:ilvl w:val="0"/>
          <w:numId w:val="7"/>
        </w:numPr>
        <w:tabs>
          <w:tab w:val="clear" w:pos="360"/>
          <w:tab w:val="num" w:pos="851"/>
        </w:tabs>
        <w:ind w:left="851" w:hanging="284"/>
      </w:pPr>
      <w:r w:rsidRPr="00E27AEE">
        <w:t>vykazuje vady, na které je povinen objednatel zhotovitele v průběhu přejímacího řízení upozornit; tohoto práva nelze využít, pokud vady jsou způsobeny nevhodnými pokyny objednatele, na nichž objednatel navzdory upozornění zhotovitele trval</w:t>
      </w:r>
      <w:r w:rsidR="00A10A9B">
        <w:t>,</w:t>
      </w:r>
    </w:p>
    <w:p w14:paraId="3B6C5928" w14:textId="77777777" w:rsidR="00712EFF" w:rsidRPr="00E27AEE" w:rsidRDefault="00712EFF" w:rsidP="00F52339">
      <w:pPr>
        <w:numPr>
          <w:ilvl w:val="0"/>
          <w:numId w:val="7"/>
        </w:numPr>
        <w:tabs>
          <w:tab w:val="clear" w:pos="360"/>
          <w:tab w:val="num" w:pos="851"/>
        </w:tabs>
        <w:ind w:left="851" w:hanging="284"/>
      </w:pPr>
      <w:r w:rsidRPr="00E27AEE">
        <w:t>zhotovitel nepředá dokumentaci uvedenou pod bodem 8.10.</w:t>
      </w:r>
      <w:r w:rsidR="00436543" w:rsidRPr="00E27AEE">
        <w:t xml:space="preserve">2. </w:t>
      </w:r>
      <w:r w:rsidRPr="00E27AEE">
        <w:t>této smlouvy nebo některou její část.</w:t>
      </w:r>
    </w:p>
    <w:p w14:paraId="46A5347D" w14:textId="1C7115B1" w:rsidR="00712EFF" w:rsidRPr="00E27AEE" w:rsidRDefault="000F2243" w:rsidP="00F52339">
      <w:pPr>
        <w:spacing w:before="120"/>
        <w:ind w:left="720" w:hanging="720"/>
      </w:pPr>
      <w:r w:rsidRPr="00E27AEE">
        <w:t>8.1</w:t>
      </w:r>
      <w:r w:rsidR="004B1C57" w:rsidRPr="00E27AEE">
        <w:t>0</w:t>
      </w:r>
      <w:r w:rsidRPr="00E27AEE">
        <w:t>.</w:t>
      </w:r>
      <w:r w:rsidR="007774CB" w:rsidRPr="00E27AEE">
        <w:t>4</w:t>
      </w:r>
      <w:r w:rsidR="00F52339">
        <w:t>.</w:t>
      </w:r>
      <w:r w:rsidR="00F52339">
        <w:tab/>
      </w:r>
      <w:r w:rsidR="00712EFF" w:rsidRPr="00E27AEE">
        <w:t>V případě sporu o to, zda předávané dílo vykazuje vady či nedodělky, se má za to, že tomu tak je, a to až do doby, kdy se prokáže opak; důkazní břemeno nese zhotovitel.</w:t>
      </w:r>
    </w:p>
    <w:p w14:paraId="4ADB7AE6" w14:textId="4BB9E175" w:rsidR="00712EFF" w:rsidRPr="00E27AEE" w:rsidRDefault="004B1C57" w:rsidP="00F52339">
      <w:pPr>
        <w:spacing w:before="120"/>
        <w:ind w:left="720" w:hanging="720"/>
      </w:pPr>
      <w:r w:rsidRPr="00E27AEE">
        <w:t>8.10</w:t>
      </w:r>
      <w:r w:rsidR="000F2243" w:rsidRPr="00E27AEE">
        <w:t>.</w:t>
      </w:r>
      <w:r w:rsidR="007774CB" w:rsidRPr="00E27AEE">
        <w:t>5</w:t>
      </w:r>
      <w:r w:rsidR="000F2243" w:rsidRPr="00E27AEE">
        <w:t>.</w:t>
      </w:r>
      <w:r w:rsidR="00F52339">
        <w:tab/>
      </w:r>
      <w:r w:rsidR="00712EFF" w:rsidRPr="00E27AEE">
        <w:t>Objednatel může dílo převzít i s vadami, které podle odborného názoru objednatele nebrání řádnému užívání předávaného díla</w:t>
      </w:r>
      <w:r w:rsidR="00E43F85" w:rsidRPr="00E27AEE">
        <w:t xml:space="preserve"> ani</w:t>
      </w:r>
      <w:r w:rsidR="00436543" w:rsidRPr="00E27AEE">
        <w:t xml:space="preserve"> kolaudaci,</w:t>
      </w:r>
      <w:r w:rsidR="00712EFF" w:rsidRPr="00E27AEE">
        <w:t xml:space="preserve"> a zhotovitel se zaváže vady odstranit v objednatelem stanovené technologicky možné lhůtě.</w:t>
      </w:r>
    </w:p>
    <w:p w14:paraId="61069B13" w14:textId="012B8BFB" w:rsidR="000D798C" w:rsidRPr="00E27AEE" w:rsidRDefault="004B1C57" w:rsidP="00A10A9B">
      <w:pPr>
        <w:spacing w:before="120" w:after="120"/>
      </w:pPr>
      <w:r w:rsidRPr="00E27AEE">
        <w:t>8.10</w:t>
      </w:r>
      <w:r w:rsidR="000F2243" w:rsidRPr="00E27AEE">
        <w:t>.</w:t>
      </w:r>
      <w:r w:rsidR="007774CB" w:rsidRPr="00E27AEE">
        <w:t>6</w:t>
      </w:r>
      <w:r w:rsidR="00F52339">
        <w:t>.</w:t>
      </w:r>
      <w:r w:rsidR="00F52339">
        <w:tab/>
      </w:r>
      <w:r w:rsidR="000D798C" w:rsidRPr="00E27AEE">
        <w:t>O předání a převzetí bude sepsán protokol, podepsaný zástupci obou smluvních stran.</w:t>
      </w:r>
      <w:r w:rsidR="007A113B" w:rsidRPr="00E27AEE">
        <w:t xml:space="preserve"> </w:t>
      </w:r>
    </w:p>
    <w:p w14:paraId="557819B8" w14:textId="162ED320" w:rsidR="00522D62" w:rsidRPr="00E27AEE" w:rsidRDefault="000F2243" w:rsidP="00F52339">
      <w:pPr>
        <w:ind w:left="720" w:hanging="720"/>
      </w:pPr>
      <w:r w:rsidRPr="00E27AEE">
        <w:t>8.1</w:t>
      </w:r>
      <w:r w:rsidR="004B1C57" w:rsidRPr="00E27AEE">
        <w:t>0</w:t>
      </w:r>
      <w:r w:rsidRPr="00E27AEE">
        <w:t>.</w:t>
      </w:r>
      <w:r w:rsidR="007774CB" w:rsidRPr="00E27AEE">
        <w:t>7</w:t>
      </w:r>
      <w:r w:rsidR="00F52339">
        <w:t>.</w:t>
      </w:r>
      <w:r w:rsidR="00F52339">
        <w:tab/>
      </w:r>
      <w:r w:rsidR="00522D62" w:rsidRPr="00E27AEE">
        <w:t>Jestliže objednatel odmítne dílo převzít, sepíší účastníci protokol s uvedením důvodů nepřevzetí díla. Opak</w:t>
      </w:r>
      <w:r w:rsidRPr="00E27AEE">
        <w:t xml:space="preserve">ované přejímací řízení se koná </w:t>
      </w:r>
      <w:r w:rsidR="00522D62" w:rsidRPr="00E27AEE">
        <w:t>na základě doručení písemné výzvy zhotovitele po úplném odstranění vad a nedodělků, příp. doložení požadované dokumentace.</w:t>
      </w:r>
    </w:p>
    <w:p w14:paraId="7B7F7E4F" w14:textId="6C636A45" w:rsidR="002B2974" w:rsidRDefault="000F2243" w:rsidP="00F52339">
      <w:pPr>
        <w:spacing w:before="120"/>
        <w:ind w:left="720" w:hanging="720"/>
      </w:pPr>
      <w:r w:rsidRPr="00E27AEE">
        <w:t>8.1</w:t>
      </w:r>
      <w:r w:rsidR="004B1C57" w:rsidRPr="00E27AEE">
        <w:t>0</w:t>
      </w:r>
      <w:r w:rsidRPr="00E27AEE">
        <w:t>.</w:t>
      </w:r>
      <w:r w:rsidR="007774CB" w:rsidRPr="00E27AEE">
        <w:t>8</w:t>
      </w:r>
      <w:r w:rsidR="00F52339">
        <w:t>.</w:t>
      </w:r>
      <w:r w:rsidR="00F52339">
        <w:tab/>
      </w:r>
      <w:r w:rsidR="00522D62" w:rsidRPr="00E27AEE">
        <w:t>Každá ze smluvních stran je oprávněna přizvat k přejímacímu řízení znalce. V případě neshody znalců o tom, zda dílo vykazuje vady, má se za to, že dílo vykazuje vady, do doby, kdy se prokáže opak.</w:t>
      </w:r>
    </w:p>
    <w:p w14:paraId="651D8E10" w14:textId="5FFD427F" w:rsidR="001C1C90" w:rsidRPr="00B818D2" w:rsidRDefault="00B818D2" w:rsidP="00F52339">
      <w:pPr>
        <w:pStyle w:val="SoD"/>
      </w:pPr>
      <w:bookmarkStart w:id="9" w:name="_Toc480375894"/>
      <w:r w:rsidRPr="00B818D2">
        <w:t>9</w:t>
      </w:r>
      <w:r w:rsidR="001C1C90" w:rsidRPr="00B818D2">
        <w:t>. Smluvní pokuty</w:t>
      </w:r>
      <w:bookmarkEnd w:id="9"/>
    </w:p>
    <w:p w14:paraId="79FB25DA" w14:textId="7E359904" w:rsidR="00F26ED3" w:rsidRDefault="001C1C90" w:rsidP="00465D73">
      <w:pPr>
        <w:ind w:left="720" w:hanging="720"/>
        <w:outlineLvl w:val="0"/>
      </w:pPr>
      <w:r w:rsidRPr="00A10A9B">
        <w:rPr>
          <w:b/>
        </w:rPr>
        <w:t xml:space="preserve">9.1. </w:t>
      </w:r>
      <w:r w:rsidR="00F52339">
        <w:rPr>
          <w:b/>
        </w:rPr>
        <w:tab/>
      </w:r>
      <w:r w:rsidRPr="00E27AEE">
        <w:t xml:space="preserve">Jestliže zhotovitel odevzdá </w:t>
      </w:r>
      <w:r w:rsidRPr="00465D73">
        <w:rPr>
          <w:u w:val="single"/>
        </w:rPr>
        <w:t>dílo p</w:t>
      </w:r>
      <w:r w:rsidR="00A10A9B" w:rsidRPr="00465D73">
        <w:rPr>
          <w:u w:val="single"/>
        </w:rPr>
        <w:t xml:space="preserve">o termínu </w:t>
      </w:r>
      <w:r w:rsidR="00F26ED3" w:rsidRPr="00465D73">
        <w:rPr>
          <w:u w:val="single"/>
        </w:rPr>
        <w:t>pro celkové dokončení díla</w:t>
      </w:r>
      <w:r w:rsidR="00F26ED3">
        <w:t xml:space="preserve"> </w:t>
      </w:r>
      <w:r w:rsidR="00A10A9B">
        <w:t xml:space="preserve">uvedeném v čl. </w:t>
      </w:r>
      <w:proofErr w:type="gramStart"/>
      <w:r w:rsidR="00A10A9B">
        <w:t>4.2</w:t>
      </w:r>
      <w:proofErr w:type="gramEnd"/>
      <w:r w:rsidR="00A10A9B">
        <w:t>.</w:t>
      </w:r>
      <w:r w:rsidR="00657E48">
        <w:t xml:space="preserve"> </w:t>
      </w:r>
      <w:r w:rsidR="00F26ED3" w:rsidRPr="00E27AEE">
        <w:t>zap</w:t>
      </w:r>
      <w:r w:rsidR="00F26ED3">
        <w:t xml:space="preserve">latí smluvní pokutu ve výši 0,20 </w:t>
      </w:r>
      <w:r w:rsidR="00F26ED3" w:rsidRPr="00E27AEE">
        <w:t xml:space="preserve">% z ceny celého díla </w:t>
      </w:r>
      <w:r w:rsidR="00F26ED3">
        <w:t>bez</w:t>
      </w:r>
      <w:r w:rsidR="00F26ED3" w:rsidRPr="00E27AEE">
        <w:t xml:space="preserve"> DPH za každý započatý den prodlení</w:t>
      </w:r>
      <w:r w:rsidR="00465D73">
        <w:t>.</w:t>
      </w:r>
    </w:p>
    <w:p w14:paraId="41885B6F" w14:textId="6277C625" w:rsidR="008A5098" w:rsidRPr="00E27AEE" w:rsidRDefault="00000E73" w:rsidP="00F52339">
      <w:pPr>
        <w:spacing w:before="240"/>
        <w:ind w:left="720" w:hanging="720"/>
      </w:pPr>
      <w:r w:rsidRPr="00A10A9B">
        <w:rPr>
          <w:b/>
        </w:rPr>
        <w:t>9.</w:t>
      </w:r>
      <w:r w:rsidR="00CE0D2D" w:rsidRPr="00A10A9B">
        <w:rPr>
          <w:b/>
        </w:rPr>
        <w:t>2</w:t>
      </w:r>
      <w:r w:rsidR="001C1C90" w:rsidRPr="00A10A9B">
        <w:rPr>
          <w:b/>
        </w:rPr>
        <w:t xml:space="preserve">. </w:t>
      </w:r>
      <w:r w:rsidR="00F52339">
        <w:rPr>
          <w:b/>
        </w:rPr>
        <w:tab/>
      </w:r>
      <w:r w:rsidR="001C1C90" w:rsidRPr="00E27AEE">
        <w:t xml:space="preserve">Jestliže zhotovitel nezačne s odstraňováním vad, které se vyskytly </w:t>
      </w:r>
      <w:r w:rsidR="009D4415" w:rsidRPr="00E27AEE">
        <w:t>před uplynutím záruční lhůty</w:t>
      </w:r>
      <w:r w:rsidR="001C1C90" w:rsidRPr="00E27AEE">
        <w:t>, v termínu dle čl.</w:t>
      </w:r>
      <w:r w:rsidR="00ED53DA">
        <w:t xml:space="preserve"> </w:t>
      </w:r>
      <w:proofErr w:type="gramStart"/>
      <w:r w:rsidR="001C1C90" w:rsidRPr="00E27AEE">
        <w:t>7.7., zaplatí</w:t>
      </w:r>
      <w:proofErr w:type="gramEnd"/>
      <w:r w:rsidR="001C1C90" w:rsidRPr="00E27AEE">
        <w:t xml:space="preserve"> smluvní pokutu ve</w:t>
      </w:r>
      <w:r w:rsidR="00A10A9B">
        <w:t xml:space="preserve"> výši 0,05 % z ceny celého díla b</w:t>
      </w:r>
      <w:r w:rsidR="00AE12A3">
        <w:t>ez</w:t>
      </w:r>
      <w:r w:rsidR="001C1C90" w:rsidRPr="00E27AEE">
        <w:t xml:space="preserve"> DPH za každý </w:t>
      </w:r>
      <w:r w:rsidR="002C7576">
        <w:t xml:space="preserve">kalendářní </w:t>
      </w:r>
      <w:r w:rsidR="001C1C90" w:rsidRPr="00E27AEE">
        <w:t>den prodlení.</w:t>
      </w:r>
    </w:p>
    <w:p w14:paraId="211B5E2B" w14:textId="56378AC0" w:rsidR="004B1C57" w:rsidRPr="00E27AEE" w:rsidRDefault="009D5156" w:rsidP="00F52339">
      <w:pPr>
        <w:spacing w:before="240"/>
        <w:ind w:left="720" w:hanging="720"/>
      </w:pPr>
      <w:proofErr w:type="gramStart"/>
      <w:r w:rsidRPr="00A10A9B">
        <w:rPr>
          <w:b/>
        </w:rPr>
        <w:t>9.3</w:t>
      </w:r>
      <w:proofErr w:type="gramEnd"/>
      <w:r w:rsidRPr="00A10A9B">
        <w:rPr>
          <w:b/>
        </w:rPr>
        <w:t>.</w:t>
      </w:r>
      <w:r w:rsidR="00F52339">
        <w:rPr>
          <w:b/>
        </w:rPr>
        <w:tab/>
      </w:r>
      <w:r w:rsidR="001C1C90" w:rsidRPr="00E27AEE">
        <w:t>Jestliže zhotovitel neodstraní v termínu dle čl.</w:t>
      </w:r>
      <w:r w:rsidR="00886B8C">
        <w:t xml:space="preserve"> </w:t>
      </w:r>
      <w:r w:rsidR="001C1C90" w:rsidRPr="00E27AEE">
        <w:t>7.7.</w:t>
      </w:r>
      <w:r w:rsidR="00F87DF2">
        <w:t xml:space="preserve"> </w:t>
      </w:r>
      <w:r w:rsidR="001C1C90" w:rsidRPr="00E27AEE">
        <w:t>této smlouvy vadu, zapla</w:t>
      </w:r>
      <w:r w:rsidR="009031A9">
        <w:t xml:space="preserve">tí smluvní pokutu ve výši </w:t>
      </w:r>
      <w:r w:rsidR="002C7576" w:rsidRPr="00E27AEE">
        <w:t>ve</w:t>
      </w:r>
      <w:r w:rsidR="002C7576">
        <w:t xml:space="preserve"> výši </w:t>
      </w:r>
      <w:r w:rsidR="00F92394">
        <w:t>1000,00 Kč za každý kalendářní den prodlení.</w:t>
      </w:r>
      <w:r w:rsidR="001C1C90" w:rsidRPr="009031A9">
        <w:rPr>
          <w:color w:val="FF0000"/>
        </w:rPr>
        <w:t xml:space="preserve">      </w:t>
      </w:r>
    </w:p>
    <w:p w14:paraId="1E3EF16D" w14:textId="451E6E02" w:rsidR="001C1C90" w:rsidRPr="00E27AEE" w:rsidRDefault="00CE0D2D" w:rsidP="00F52339">
      <w:pPr>
        <w:spacing w:before="240"/>
        <w:ind w:left="720" w:hanging="720"/>
        <w:outlineLvl w:val="0"/>
      </w:pPr>
      <w:proofErr w:type="gramStart"/>
      <w:r w:rsidRPr="00A10A9B">
        <w:rPr>
          <w:b/>
        </w:rPr>
        <w:t>9.4</w:t>
      </w:r>
      <w:proofErr w:type="gramEnd"/>
      <w:r w:rsidR="001C1C90" w:rsidRPr="00A10A9B">
        <w:rPr>
          <w:b/>
        </w:rPr>
        <w:t>.</w:t>
      </w:r>
      <w:r w:rsidR="00F52339">
        <w:rPr>
          <w:b/>
        </w:rPr>
        <w:tab/>
      </w:r>
      <w:r w:rsidR="001C1C90" w:rsidRPr="00E27AEE">
        <w:t xml:space="preserve">Pokud objednatel nedodrží termín splatnosti u splátky, bude povinen zhotoviteli uhradit za každý kalendářní den prodlení částku ve výši 0,05 % z dlužné částky </w:t>
      </w:r>
      <w:r w:rsidR="00AE12A3">
        <w:t xml:space="preserve">bez </w:t>
      </w:r>
      <w:r w:rsidR="001C1C90" w:rsidRPr="00E27AEE">
        <w:t xml:space="preserve">DPH. Dnem splnění platby je datum odepsání částky u </w:t>
      </w:r>
      <w:r w:rsidR="009D4415" w:rsidRPr="00E27AEE">
        <w:t>peněžního ústavu objedn</w:t>
      </w:r>
      <w:r w:rsidR="001C1C90" w:rsidRPr="00E27AEE">
        <w:t>atele.</w:t>
      </w:r>
    </w:p>
    <w:p w14:paraId="48C0D05D" w14:textId="7FA7B88A" w:rsidR="001C1C90" w:rsidRDefault="00CE0D2D" w:rsidP="00F52339">
      <w:pPr>
        <w:spacing w:before="240"/>
        <w:ind w:left="720" w:hanging="720"/>
        <w:outlineLvl w:val="0"/>
      </w:pPr>
      <w:proofErr w:type="gramStart"/>
      <w:r w:rsidRPr="00A10A9B">
        <w:rPr>
          <w:b/>
        </w:rPr>
        <w:t>9.5</w:t>
      </w:r>
      <w:proofErr w:type="gramEnd"/>
      <w:r w:rsidR="001C1C90" w:rsidRPr="00A10A9B">
        <w:rPr>
          <w:b/>
        </w:rPr>
        <w:t>.</w:t>
      </w:r>
      <w:r w:rsidR="00F52339">
        <w:rPr>
          <w:b/>
        </w:rPr>
        <w:tab/>
      </w:r>
      <w:r w:rsidR="001C1C90" w:rsidRPr="00E27AEE">
        <w:t xml:space="preserve">Jestliže zhotovitel poruší povinnosti uvedené v </w:t>
      </w:r>
      <w:r w:rsidR="009D4415" w:rsidRPr="00E27AEE">
        <w:t>bodě</w:t>
      </w:r>
      <w:r w:rsidR="00D141A9" w:rsidRPr="00E27AEE">
        <w:t xml:space="preserve"> 8.2</w:t>
      </w:r>
      <w:r w:rsidR="001C1C90" w:rsidRPr="00E27AEE">
        <w:t>.</w:t>
      </w:r>
      <w:r w:rsidR="00627879">
        <w:t>4</w:t>
      </w:r>
      <w:r w:rsidR="004B1C57" w:rsidRPr="00E27AEE">
        <w:t>.</w:t>
      </w:r>
      <w:r w:rsidR="001C1C90" w:rsidRPr="00E27AEE">
        <w:t xml:space="preserve"> a 8.</w:t>
      </w:r>
      <w:r w:rsidR="004B1C57" w:rsidRPr="00E27AEE">
        <w:t>8.1.</w:t>
      </w:r>
      <w:r w:rsidR="001C1C90" w:rsidRPr="00E27AEE">
        <w:t>, zaplatí sm</w:t>
      </w:r>
      <w:r w:rsidR="00225455">
        <w:t xml:space="preserve">luvní pokutu uvedenou v těchto </w:t>
      </w:r>
      <w:r w:rsidR="001C1C90" w:rsidRPr="00E27AEE">
        <w:t>článcích.</w:t>
      </w:r>
    </w:p>
    <w:p w14:paraId="14619B0E" w14:textId="2B820B3F" w:rsidR="00627879" w:rsidRPr="00E27AEE" w:rsidRDefault="00627879" w:rsidP="00F52339">
      <w:pPr>
        <w:spacing w:before="240"/>
        <w:ind w:left="720" w:hanging="720"/>
      </w:pPr>
      <w:r>
        <w:rPr>
          <w:b/>
        </w:rPr>
        <w:t>9.6</w:t>
      </w:r>
      <w:r w:rsidR="00F52339">
        <w:rPr>
          <w:b/>
        </w:rPr>
        <w:t>.</w:t>
      </w:r>
      <w:r w:rsidRPr="00E27AEE">
        <w:rPr>
          <w:b/>
        </w:rPr>
        <w:t xml:space="preserve"> </w:t>
      </w:r>
      <w:r w:rsidR="00F52339">
        <w:rPr>
          <w:b/>
        </w:rPr>
        <w:tab/>
      </w:r>
      <w:r w:rsidRPr="00E27AEE">
        <w:t xml:space="preserve">Pokud </w:t>
      </w:r>
      <w:r>
        <w:t>dojde k porušení podmínek</w:t>
      </w:r>
      <w:r w:rsidR="00F92394">
        <w:t>,</w:t>
      </w:r>
      <w:r>
        <w:t xml:space="preserve"> viz bod 8.5.3 písm. b) této smlouvy</w:t>
      </w:r>
      <w:r w:rsidRPr="00E27AEE">
        <w:t>, je zhotovitel povinen uhradit objednateli jednorázovou smluvní pokutu ve výši</w:t>
      </w:r>
      <w:r w:rsidR="009031A9">
        <w:t xml:space="preserve"> </w:t>
      </w:r>
      <w:r w:rsidR="00F92394">
        <w:t>3</w:t>
      </w:r>
      <w:r w:rsidRPr="002C7576">
        <w:t xml:space="preserve">0.000,00 Kč </w:t>
      </w:r>
      <w:r w:rsidR="009031A9">
        <w:t xml:space="preserve">(slovy </w:t>
      </w:r>
      <w:r w:rsidR="00F92394">
        <w:t>třicet</w:t>
      </w:r>
      <w:r w:rsidR="00F87DF2">
        <w:t xml:space="preserve"> tisíc </w:t>
      </w:r>
      <w:r>
        <w:t>korun)</w:t>
      </w:r>
      <w:r w:rsidR="00AF0318">
        <w:t xml:space="preserve"> za každou neúčast na kontrolním dnu</w:t>
      </w:r>
      <w:r>
        <w:t>.</w:t>
      </w:r>
    </w:p>
    <w:p w14:paraId="7F8613B1" w14:textId="7E27F2B4" w:rsidR="00126F43" w:rsidRDefault="00126F43" w:rsidP="00F52339">
      <w:pPr>
        <w:spacing w:before="120"/>
        <w:ind w:left="720" w:hanging="720"/>
      </w:pPr>
      <w:r>
        <w:rPr>
          <w:b/>
        </w:rPr>
        <w:t>9.</w:t>
      </w:r>
      <w:r w:rsidR="00627879">
        <w:rPr>
          <w:b/>
        </w:rPr>
        <w:t>7</w:t>
      </w:r>
      <w:r>
        <w:rPr>
          <w:b/>
        </w:rPr>
        <w:t xml:space="preserve">. </w:t>
      </w:r>
      <w:r w:rsidR="00F52339">
        <w:rPr>
          <w:b/>
        </w:rPr>
        <w:tab/>
      </w:r>
      <w:r>
        <w:t xml:space="preserve">Pokud se bude na plnění předmětu díla podílet poddodavatel neuvedený v příloze </w:t>
      </w:r>
      <w:r>
        <w:br/>
      </w:r>
      <w:r>
        <w:lastRenderedPageBreak/>
        <w:t>č. 1 smlouvy, je zhotovitel povinen uhradit objednateli jednor</w:t>
      </w:r>
      <w:r w:rsidR="009031A9">
        <w:t xml:space="preserve">ázovou smluvní pokutu ve výši </w:t>
      </w:r>
      <w:r w:rsidR="00F92394">
        <w:t>5</w:t>
      </w:r>
      <w:r w:rsidRPr="002C7576">
        <w:t xml:space="preserve">0.000,00 Kč </w:t>
      </w:r>
      <w:r w:rsidR="00DE1600">
        <w:t xml:space="preserve">(slovy </w:t>
      </w:r>
      <w:r w:rsidR="00F92394">
        <w:t xml:space="preserve">padesát </w:t>
      </w:r>
      <w:r>
        <w:t xml:space="preserve">tisíc korun českých) za každého takového neuvedeného poddodavatele. </w:t>
      </w:r>
    </w:p>
    <w:p w14:paraId="36BA3FFE" w14:textId="56769EB9" w:rsidR="002B2974" w:rsidRDefault="001C1C90" w:rsidP="00F52339">
      <w:pPr>
        <w:spacing w:before="120"/>
        <w:ind w:left="720" w:hanging="720"/>
      </w:pPr>
      <w:proofErr w:type="gramStart"/>
      <w:r w:rsidRPr="00A10A9B">
        <w:rPr>
          <w:b/>
        </w:rPr>
        <w:t>9.</w:t>
      </w:r>
      <w:r w:rsidR="00627879">
        <w:rPr>
          <w:b/>
        </w:rPr>
        <w:t>8</w:t>
      </w:r>
      <w:proofErr w:type="gramEnd"/>
      <w:r w:rsidRPr="00A10A9B">
        <w:rPr>
          <w:b/>
        </w:rPr>
        <w:t>.</w:t>
      </w:r>
      <w:r w:rsidR="00F92394">
        <w:rPr>
          <w:b/>
        </w:rPr>
        <w:tab/>
      </w:r>
      <w:r w:rsidRPr="00E27AEE">
        <w:t xml:space="preserve">Jestliže </w:t>
      </w:r>
      <w:r w:rsidR="004E4261" w:rsidRPr="00E27AEE">
        <w:t>zhotovitel</w:t>
      </w:r>
      <w:r w:rsidRPr="00E27AEE">
        <w:t xml:space="preserve"> nesplní termín pro zahájení plnění dle čl.</w:t>
      </w:r>
      <w:r w:rsidR="00F87DF2">
        <w:t xml:space="preserve"> </w:t>
      </w:r>
      <w:r w:rsidR="00BC01C0">
        <w:t>4.</w:t>
      </w:r>
      <w:r w:rsidRPr="00E27AEE">
        <w:t xml:space="preserve">1této </w:t>
      </w:r>
      <w:r w:rsidR="007C45F6" w:rsidRPr="00E27AEE">
        <w:t>smlouvy</w:t>
      </w:r>
      <w:r w:rsidRPr="00E27AEE">
        <w:t xml:space="preserve">, zaplatí smluvní pokutu ve </w:t>
      </w:r>
      <w:r w:rsidR="00AE12A3">
        <w:t xml:space="preserve">výši 0,05 % z ceny celého díla bez </w:t>
      </w:r>
      <w:r w:rsidRPr="00E27AEE">
        <w:t>DPH za každý započatý týden prodlení.</w:t>
      </w:r>
    </w:p>
    <w:p w14:paraId="30FC1392" w14:textId="2C7020AD" w:rsidR="008B0E76" w:rsidRDefault="001C1C90" w:rsidP="00F52339">
      <w:pPr>
        <w:spacing w:before="120"/>
        <w:ind w:left="720" w:hanging="720"/>
      </w:pPr>
      <w:proofErr w:type="gramStart"/>
      <w:r w:rsidRPr="00A10A9B">
        <w:rPr>
          <w:b/>
        </w:rPr>
        <w:t>9.</w:t>
      </w:r>
      <w:r w:rsidR="00627879">
        <w:rPr>
          <w:b/>
        </w:rPr>
        <w:t>9</w:t>
      </w:r>
      <w:proofErr w:type="gramEnd"/>
      <w:r w:rsidRPr="00A10A9B">
        <w:rPr>
          <w:b/>
        </w:rPr>
        <w:t>.</w:t>
      </w:r>
      <w:r w:rsidR="00F52339">
        <w:rPr>
          <w:b/>
        </w:rPr>
        <w:tab/>
      </w:r>
      <w:r w:rsidR="00D141A9" w:rsidRPr="00E27AEE">
        <w:t>Pokud objednatel odstoupil od smlouvy z důvodu porušení smlouvy zhotovitelem, je oprávněn po zhotoviteli požadovat</w:t>
      </w:r>
      <w:r w:rsidR="009031A9">
        <w:t xml:space="preserve"> úhradu smluvní pokuty ve výši </w:t>
      </w:r>
      <w:r w:rsidR="00F92394">
        <w:t>3</w:t>
      </w:r>
      <w:r w:rsidR="00D141A9" w:rsidRPr="002C7576">
        <w:t xml:space="preserve"> % </w:t>
      </w:r>
      <w:r w:rsidR="00D141A9" w:rsidRPr="00E27AEE">
        <w:t xml:space="preserve">z ceny díla bez DPH. </w:t>
      </w:r>
    </w:p>
    <w:p w14:paraId="4AAE195E" w14:textId="48F15A9C" w:rsidR="00D141A9" w:rsidRPr="00D52B76" w:rsidRDefault="00D141A9" w:rsidP="00F52339">
      <w:pPr>
        <w:spacing w:before="120"/>
      </w:pPr>
      <w:r w:rsidRPr="00A10A9B">
        <w:rPr>
          <w:b/>
        </w:rPr>
        <w:t>9.</w:t>
      </w:r>
      <w:r w:rsidR="00627879">
        <w:rPr>
          <w:b/>
        </w:rPr>
        <w:t>10</w:t>
      </w:r>
      <w:r w:rsidRPr="00A10A9B">
        <w:rPr>
          <w:b/>
        </w:rPr>
        <w:t>.</w:t>
      </w:r>
    </w:p>
    <w:p w14:paraId="141018FF" w14:textId="3571D4D4" w:rsidR="0044383D" w:rsidRPr="00E27AEE" w:rsidRDefault="00F857EA" w:rsidP="00F52339">
      <w:pPr>
        <w:spacing w:before="120"/>
        <w:ind w:left="720" w:hanging="720"/>
      </w:pPr>
      <w:r w:rsidRPr="00E27AEE">
        <w:t>9.</w:t>
      </w:r>
      <w:r w:rsidR="00627879">
        <w:t>10</w:t>
      </w:r>
      <w:r w:rsidR="00F52339">
        <w:t>.1.</w:t>
      </w:r>
      <w:r w:rsidR="00F52339">
        <w:tab/>
      </w:r>
      <w:r w:rsidR="0044383D" w:rsidRPr="00E27AEE">
        <w:t>Zhotovitel odpovídá vůči objednateli vždy tak, jako by dílo prováděl</w:t>
      </w:r>
      <w:r w:rsidR="004E3998">
        <w:t xml:space="preserve"> sám, bez ohledu na případné pod</w:t>
      </w:r>
      <w:r w:rsidR="0044383D" w:rsidRPr="00E27AEE">
        <w:t>dodavatele.</w:t>
      </w:r>
    </w:p>
    <w:p w14:paraId="489BAD0D" w14:textId="41F56339" w:rsidR="001C1C90" w:rsidRPr="00E27AEE" w:rsidRDefault="00F857EA" w:rsidP="00F52339">
      <w:pPr>
        <w:spacing w:before="120"/>
        <w:ind w:left="720" w:hanging="720"/>
      </w:pPr>
      <w:r w:rsidRPr="00E27AEE">
        <w:t>9.</w:t>
      </w:r>
      <w:r w:rsidR="00627879">
        <w:t>10</w:t>
      </w:r>
      <w:r w:rsidR="00F52339">
        <w:t>.2.</w:t>
      </w:r>
      <w:r w:rsidR="00F52339">
        <w:tab/>
      </w:r>
      <w:r w:rsidR="001C1C90" w:rsidRPr="00E27AEE">
        <w:t xml:space="preserve">Smluvní pokuta je splatná </w:t>
      </w:r>
      <w:r w:rsidR="00122014">
        <w:t xml:space="preserve">uplynutím pátého kalendářního dne </w:t>
      </w:r>
      <w:r w:rsidR="001C1C90" w:rsidRPr="00E27AEE">
        <w:t xml:space="preserve">po porušení povinnosti, jejíž dodržení sankcionuje. </w:t>
      </w:r>
    </w:p>
    <w:p w14:paraId="174AB154" w14:textId="472A6931" w:rsidR="00E725C5" w:rsidRDefault="00F857EA" w:rsidP="00595F04">
      <w:pPr>
        <w:spacing w:before="120" w:after="120"/>
      </w:pPr>
      <w:r w:rsidRPr="00E27AEE">
        <w:t>9.</w:t>
      </w:r>
      <w:r w:rsidR="00627879">
        <w:t>10</w:t>
      </w:r>
      <w:r w:rsidR="00F52339">
        <w:t>.3.</w:t>
      </w:r>
      <w:r w:rsidR="00F52339">
        <w:tab/>
      </w:r>
      <w:r w:rsidR="001C1C90" w:rsidRPr="00E27AEE">
        <w:t xml:space="preserve">Zaplacení smluvní pokuty nemá vliv na </w:t>
      </w:r>
      <w:r w:rsidR="0044383D" w:rsidRPr="00E27AEE">
        <w:t xml:space="preserve">právo na </w:t>
      </w:r>
      <w:r w:rsidR="001C1C90" w:rsidRPr="00E27AEE">
        <w:t>náhradu případné škody.</w:t>
      </w:r>
    </w:p>
    <w:p w14:paraId="2781A2AF" w14:textId="76453240" w:rsidR="001C1C90" w:rsidRPr="00E27AEE" w:rsidRDefault="00F857EA" w:rsidP="00F52339">
      <w:pPr>
        <w:ind w:left="720" w:hanging="720"/>
      </w:pPr>
      <w:r w:rsidRPr="00E27AEE">
        <w:t>9.</w:t>
      </w:r>
      <w:r w:rsidR="00627879">
        <w:t>10</w:t>
      </w:r>
      <w:r w:rsidRPr="00E27AEE">
        <w:t>.4.</w:t>
      </w:r>
      <w:r w:rsidR="00F52339">
        <w:tab/>
      </w:r>
      <w:r w:rsidR="001C1C90" w:rsidRPr="00E27AEE">
        <w:t xml:space="preserve">Nárok na zaplacení kterékoliv smluvní pokuty je započitatelný oproti povinnosti </w:t>
      </w:r>
      <w:r w:rsidR="00A10A9B">
        <w:br/>
      </w:r>
      <w:r w:rsidR="001C1C90" w:rsidRPr="00E27AEE">
        <w:t>k úhradě ceny díla podle této smlouvy. K zápočtu dojde doručením jednostranného oznámení objednatele zhotoviteli.</w:t>
      </w:r>
    </w:p>
    <w:p w14:paraId="334ACBC6" w14:textId="26CA4FA8" w:rsidR="00EF070A" w:rsidRDefault="00F857EA" w:rsidP="0089580A">
      <w:pPr>
        <w:spacing w:before="120"/>
      </w:pPr>
      <w:r w:rsidRPr="00E27AEE">
        <w:t>9.</w:t>
      </w:r>
      <w:r w:rsidR="00627879">
        <w:t>10</w:t>
      </w:r>
      <w:r w:rsidR="00F52339">
        <w:t>.5.</w:t>
      </w:r>
      <w:r w:rsidR="00F52339">
        <w:tab/>
      </w:r>
      <w:r w:rsidR="0044383D" w:rsidRPr="00E27AEE">
        <w:t xml:space="preserve">Celková výše smluvních pokut není omezena žádnou hranicí. </w:t>
      </w:r>
      <w:bookmarkStart w:id="10" w:name="_Toc480375895"/>
    </w:p>
    <w:p w14:paraId="5778273F" w14:textId="77777777" w:rsidR="00887BC3" w:rsidRDefault="001C1C90" w:rsidP="00A10A9B">
      <w:pPr>
        <w:pStyle w:val="SoD"/>
      </w:pPr>
      <w:r w:rsidRPr="00E27AEE">
        <w:t>10. Vyšší moc</w:t>
      </w:r>
      <w:bookmarkEnd w:id="10"/>
    </w:p>
    <w:p w14:paraId="3DA403A1" w14:textId="5E1BFC8C" w:rsidR="0097501D" w:rsidRPr="00E27AEE" w:rsidRDefault="001C1C90" w:rsidP="00F52339">
      <w:pPr>
        <w:ind w:left="720" w:hanging="720"/>
        <w:outlineLvl w:val="0"/>
      </w:pPr>
      <w:r w:rsidRPr="00A10A9B">
        <w:rPr>
          <w:b/>
        </w:rPr>
        <w:t xml:space="preserve">10.1. </w:t>
      </w:r>
      <w:r w:rsidR="00F52339">
        <w:rPr>
          <w:b/>
        </w:rPr>
        <w:tab/>
      </w:r>
      <w:r w:rsidRPr="00E27AEE">
        <w:t xml:space="preserve">Pro účely této smlouvy se za vyšší moc považují případy, které </w:t>
      </w:r>
      <w:r w:rsidR="0097501D" w:rsidRPr="00E27AEE">
        <w:t>vznikly po uzavření smlouvy v důsledku stranami nepředvídatelných a neodvratitelných událostí, jsou objektivně nepřekonatelné a brání v plnění závazků z této smlouvy (</w:t>
      </w:r>
      <w:r w:rsidRPr="00E27AEE">
        <w:t>např. válka, mobilizace, povstání, živelné pohromy apod.</w:t>
      </w:r>
      <w:r w:rsidR="0097501D" w:rsidRPr="00E27AEE">
        <w:t>).</w:t>
      </w:r>
    </w:p>
    <w:p w14:paraId="0D6678F1" w14:textId="5DC60E20" w:rsidR="00DE7328" w:rsidRPr="00E27AEE" w:rsidRDefault="00F857EA" w:rsidP="00F52339">
      <w:pPr>
        <w:spacing w:before="240"/>
        <w:ind w:left="720" w:hanging="720"/>
        <w:outlineLvl w:val="0"/>
      </w:pPr>
      <w:proofErr w:type="gramStart"/>
      <w:r w:rsidRPr="00A10A9B">
        <w:rPr>
          <w:b/>
        </w:rPr>
        <w:t>10.2</w:t>
      </w:r>
      <w:proofErr w:type="gramEnd"/>
      <w:r w:rsidRPr="00A10A9B">
        <w:rPr>
          <w:b/>
        </w:rPr>
        <w:t>.</w:t>
      </w:r>
      <w:r w:rsidR="00F52339">
        <w:rPr>
          <w:b/>
        </w:rPr>
        <w:tab/>
      </w:r>
      <w:r w:rsidR="0097501D" w:rsidRPr="00E27AEE">
        <w:t xml:space="preserve">Pokud nastane případ vyšší moci, prodlužuje se lhůta ke splnění smluvních povinností o dobu, během </w:t>
      </w:r>
      <w:r w:rsidR="003D2FC6">
        <w:t xml:space="preserve">které </w:t>
      </w:r>
      <w:r w:rsidR="0097501D" w:rsidRPr="00E27AEE">
        <w:t>událost vyšší moci trvá. Jestliže z toho důvo</w:t>
      </w:r>
      <w:r w:rsidR="0002666C">
        <w:t xml:space="preserve">du dojde k prodlení </w:t>
      </w:r>
      <w:r w:rsidR="00905686">
        <w:br/>
      </w:r>
      <w:r w:rsidR="0002666C">
        <w:t>o více než 3</w:t>
      </w:r>
      <w:r w:rsidR="0097501D" w:rsidRPr="00E27AEE">
        <w:t>0 kalendářních dnů, dohodnou se smluvní strany nebo v případě zániku smluvních stran subjekty, na které přejdou práva a povinnosti smluvních stran, na dalším postupu.</w:t>
      </w:r>
    </w:p>
    <w:p w14:paraId="40599B18" w14:textId="3824520D" w:rsidR="00D24498" w:rsidRPr="00E27AEE" w:rsidRDefault="00F857EA" w:rsidP="00F52339">
      <w:pPr>
        <w:spacing w:before="240"/>
        <w:ind w:left="720" w:hanging="720"/>
      </w:pPr>
      <w:proofErr w:type="gramStart"/>
      <w:r w:rsidRPr="00A10A9B">
        <w:rPr>
          <w:b/>
        </w:rPr>
        <w:t>10.3</w:t>
      </w:r>
      <w:proofErr w:type="gramEnd"/>
      <w:r w:rsidRPr="00A10A9B">
        <w:rPr>
          <w:b/>
        </w:rPr>
        <w:t>.</w:t>
      </w:r>
      <w:r w:rsidR="00F52339">
        <w:rPr>
          <w:b/>
        </w:rPr>
        <w:tab/>
      </w:r>
      <w:r w:rsidR="00DE7328" w:rsidRPr="00E27AEE">
        <w:t xml:space="preserve">Pokud smluvní strana není schopna plnit své závazky ze smlouvy v důsledku vyšší moci, je povinna neprodleně a písemně o tom informovat druhou smluvní stranu, jinak není oprávněna se vyšší moci dovolávat. Obdobně poté, co účinky vyšší moci pominou, je dotčená smluvní strana </w:t>
      </w:r>
      <w:r w:rsidR="003D2FC6">
        <w:t xml:space="preserve">povinná </w:t>
      </w:r>
      <w:r w:rsidR="00DE7328" w:rsidRPr="00E27AEE">
        <w:t xml:space="preserve">neprodleně písemně vyrozumět druhou smluvní stranu. </w:t>
      </w:r>
      <w:r w:rsidR="0097501D" w:rsidRPr="00E27AEE">
        <w:t xml:space="preserve"> </w:t>
      </w:r>
      <w:r w:rsidR="001C1C90" w:rsidRPr="00E27AEE">
        <w:tab/>
      </w:r>
      <w:r w:rsidR="003D2FC6">
        <w:tab/>
      </w:r>
    </w:p>
    <w:p w14:paraId="75444330" w14:textId="00903778" w:rsidR="001C1C90" w:rsidRPr="00E27AEE" w:rsidRDefault="001C1C90" w:rsidP="00A10A9B">
      <w:pPr>
        <w:pStyle w:val="SoD"/>
      </w:pPr>
      <w:bookmarkStart w:id="11" w:name="_Toc480375896"/>
      <w:r w:rsidRPr="00E27AEE">
        <w:t xml:space="preserve">11. </w:t>
      </w:r>
      <w:r w:rsidR="007A3F05" w:rsidRPr="00E27AEE">
        <w:t>Doručování, formy právních úkonů</w:t>
      </w:r>
      <w:bookmarkEnd w:id="11"/>
    </w:p>
    <w:p w14:paraId="61AC1D1F" w14:textId="400EFD40" w:rsidR="00F857EA" w:rsidRDefault="001C1C90" w:rsidP="00F52339">
      <w:pPr>
        <w:ind w:left="720" w:hanging="720"/>
        <w:outlineLvl w:val="0"/>
      </w:pPr>
      <w:r w:rsidRPr="00A10A9B">
        <w:rPr>
          <w:b/>
        </w:rPr>
        <w:t xml:space="preserve">11.1. </w:t>
      </w:r>
      <w:r w:rsidR="00F52339">
        <w:rPr>
          <w:b/>
        </w:rPr>
        <w:tab/>
      </w:r>
      <w:r w:rsidR="007A3F05" w:rsidRPr="00E27AEE">
        <w:t xml:space="preserve">Osobami oprávněnými k úkonům mezi smluvními stranami jsou statutární orgány </w:t>
      </w:r>
      <w:r w:rsidR="00796721">
        <w:br/>
      </w:r>
      <w:r w:rsidR="007A3F05" w:rsidRPr="00E27AEE">
        <w:t>a technický dozor dle záhlaví této smlouvy.</w:t>
      </w:r>
    </w:p>
    <w:p w14:paraId="0FF02319" w14:textId="29B39EEF" w:rsidR="007A3F05" w:rsidRDefault="00F857EA" w:rsidP="00F52339">
      <w:pPr>
        <w:spacing w:before="240"/>
        <w:ind w:left="720" w:hanging="720"/>
        <w:outlineLvl w:val="0"/>
      </w:pPr>
      <w:proofErr w:type="gramStart"/>
      <w:r w:rsidRPr="00A10A9B">
        <w:rPr>
          <w:b/>
        </w:rPr>
        <w:t>11.2</w:t>
      </w:r>
      <w:proofErr w:type="gramEnd"/>
      <w:r w:rsidRPr="00A10A9B">
        <w:rPr>
          <w:b/>
        </w:rPr>
        <w:t>.</w:t>
      </w:r>
      <w:r w:rsidR="00F52339">
        <w:rPr>
          <w:b/>
        </w:rPr>
        <w:tab/>
      </w:r>
      <w:r w:rsidR="007A3F05" w:rsidRPr="00E27AEE">
        <w:t>Veškerá korespondence dle této smlouvy bude zasílána na adresy smluvních stran uvedené v záhlaví této smlouvy, pokud nebude písemně oznámen požadavek na zasílání na jinou adresu.</w:t>
      </w:r>
    </w:p>
    <w:p w14:paraId="6F3F9BE7" w14:textId="6C564E1F" w:rsidR="00445988" w:rsidRPr="00E27AEE" w:rsidRDefault="00F857EA" w:rsidP="00F52339">
      <w:pPr>
        <w:spacing w:before="240"/>
        <w:ind w:left="720" w:hanging="720"/>
      </w:pPr>
      <w:proofErr w:type="gramStart"/>
      <w:r w:rsidRPr="00A10A9B">
        <w:rPr>
          <w:b/>
        </w:rPr>
        <w:t>11.3</w:t>
      </w:r>
      <w:proofErr w:type="gramEnd"/>
      <w:r w:rsidRPr="00A10A9B">
        <w:rPr>
          <w:b/>
        </w:rPr>
        <w:t>.</w:t>
      </w:r>
      <w:r w:rsidR="00F52339">
        <w:rPr>
          <w:b/>
        </w:rPr>
        <w:tab/>
      </w:r>
      <w:r w:rsidR="007A3F05" w:rsidRPr="00E27AEE">
        <w:t xml:space="preserve">Oznámení se považuje za doručené při osobním doručení ve chvíli, kdy je zanecháno na adrese druhé smluvní strany s tím, že stane-li se </w:t>
      </w:r>
      <w:r w:rsidR="00445988" w:rsidRPr="00E27AEE">
        <w:t xml:space="preserve">tak mimo běžnou pracovní dobu </w:t>
      </w:r>
      <w:r w:rsidR="00445988" w:rsidRPr="00E27AEE">
        <w:lastRenderedPageBreak/>
        <w:t>adresáta, považuje se za doručené</w:t>
      </w:r>
      <w:r w:rsidR="00A90FE6">
        <w:t xml:space="preserve"> </w:t>
      </w:r>
      <w:r w:rsidR="00445988" w:rsidRPr="00E27AEE">
        <w:t>následující pracovní den v</w:t>
      </w:r>
      <w:r w:rsidR="00A10A9B">
        <w:t> </w:t>
      </w:r>
      <w:r w:rsidR="00445988" w:rsidRPr="00E27AEE">
        <w:t>8</w:t>
      </w:r>
      <w:r w:rsidR="00A10A9B">
        <w:t>:</w:t>
      </w:r>
      <w:r w:rsidR="00445988" w:rsidRPr="00E27AEE">
        <w:t>30 hodin.</w:t>
      </w:r>
    </w:p>
    <w:p w14:paraId="764CCD1F" w14:textId="77777777" w:rsidR="00445988" w:rsidRPr="00E27AEE" w:rsidRDefault="00445988" w:rsidP="00F52339">
      <w:pPr>
        <w:ind w:left="720"/>
      </w:pPr>
      <w:r w:rsidRPr="00E27AEE">
        <w:t xml:space="preserve">Odmítne-li adresát převzít oznámení o úkonu druhé smluvní strany, považuje se oznámení za doručené dnem odmítnutí. </w:t>
      </w:r>
    </w:p>
    <w:p w14:paraId="7B662727" w14:textId="77777777" w:rsidR="00EF070A" w:rsidRDefault="00445988" w:rsidP="00F52339">
      <w:pPr>
        <w:ind w:left="720"/>
      </w:pPr>
      <w:r w:rsidRPr="00E27AEE">
        <w:t>Pokud je oznámení o úkonu zasíláno poštou, považuje se za den doručení třetí den po podání oznámení k poštovní přepravě.</w:t>
      </w:r>
      <w:bookmarkStart w:id="12" w:name="_Toc480375897"/>
    </w:p>
    <w:p w14:paraId="18F8FDFA" w14:textId="77777777" w:rsidR="001C1C90" w:rsidRPr="00E27AEE" w:rsidRDefault="001C1C90" w:rsidP="00A10A9B">
      <w:pPr>
        <w:pStyle w:val="SoD"/>
      </w:pPr>
      <w:r w:rsidRPr="00E27AEE">
        <w:t>12. Odstoupení od smlouvy</w:t>
      </w:r>
      <w:bookmarkEnd w:id="12"/>
    </w:p>
    <w:p w14:paraId="23EB6D35" w14:textId="08F44F42" w:rsidR="001C1C90" w:rsidRPr="00E27AEE" w:rsidRDefault="001C1C90" w:rsidP="00F52339">
      <w:pPr>
        <w:ind w:left="720" w:hanging="720"/>
        <w:outlineLvl w:val="0"/>
      </w:pPr>
      <w:r w:rsidRPr="00A10A9B">
        <w:rPr>
          <w:b/>
        </w:rPr>
        <w:t xml:space="preserve">12.1. </w:t>
      </w:r>
      <w:r w:rsidR="00F52339">
        <w:rPr>
          <w:b/>
        </w:rPr>
        <w:tab/>
      </w:r>
      <w:r w:rsidRPr="00E27AEE">
        <w:t>Každá ze smluvních stran je oprávněna od této smlouvy odstoupit z důvodů stanovených zákonem</w:t>
      </w:r>
      <w:r w:rsidR="007420B5" w:rsidRPr="00E27AEE">
        <w:t xml:space="preserve"> a touto smlouvou</w:t>
      </w:r>
      <w:r w:rsidRPr="00E27AEE">
        <w:t>.</w:t>
      </w:r>
    </w:p>
    <w:p w14:paraId="19C95FC0" w14:textId="77777777" w:rsidR="00214F5B" w:rsidRPr="00E27AEE" w:rsidRDefault="00214F5B" w:rsidP="00F52339">
      <w:pPr>
        <w:ind w:left="720"/>
      </w:pPr>
      <w:r w:rsidRPr="00E27AEE">
        <w:t>Každá ze smluvních stran je oprávněna od smlouvy odstoupit v případě, že druhá smluvní strana vstoupí do likvidace nebo na její majetek bylo prohlášeno insolvenční nebo jiné řízení, kterým je řešen její úpadek.</w:t>
      </w:r>
    </w:p>
    <w:p w14:paraId="5D6B05E4" w14:textId="77777777" w:rsidR="00214F5B" w:rsidRPr="00E27AEE" w:rsidRDefault="00214F5B" w:rsidP="00F52339">
      <w:pPr>
        <w:ind w:left="720"/>
      </w:pPr>
      <w:r w:rsidRPr="00E27AEE">
        <w:t>Každá ze smluvních stran dále může odstoupit od smlouvy v případě, že nastane okolnost, kterou nebylo při podpisu této smlouvy možno předvídat a nelze ji odstranit (tzv. vyšší moc), v jejímž důsledku jedna ze smluvních stran po dobu delší než 30 dnů nemůže plnit své závazky ze smlouvy.</w:t>
      </w:r>
    </w:p>
    <w:p w14:paraId="6DCDDE0F" w14:textId="77777777" w:rsidR="001238BA" w:rsidRPr="00E27AEE" w:rsidRDefault="001238BA" w:rsidP="00F52339">
      <w:pPr>
        <w:ind w:left="720"/>
      </w:pPr>
      <w:r w:rsidRPr="00E27AEE">
        <w:t>Při odstoupení od smlouvy v těchto případech smluvní strany sepíší protokol o stavu provedení díla ke dni odstoupení od smlouvy. V protokolu uvedou soupis všech uskutečněných prací a dodávek a finanční hodnotu dosud provedeného díla. Pokud se neshodnou, nechají v</w:t>
      </w:r>
      <w:r w:rsidR="0097501D" w:rsidRPr="00E27AEE">
        <w:t>y</w:t>
      </w:r>
      <w:r w:rsidRPr="00E27AEE">
        <w:t xml:space="preserve">pracovat znalecký posudek soudním znalcem. K určení znalce </w:t>
      </w:r>
      <w:r w:rsidR="00A10A9B">
        <w:br/>
      </w:r>
      <w:r w:rsidRPr="00E27AEE">
        <w:t>i k úhradě ceny za zpracování posudku je příslušný objednatel.</w:t>
      </w:r>
    </w:p>
    <w:p w14:paraId="0DCCC450" w14:textId="77777777" w:rsidR="0097501D" w:rsidRPr="00E27AEE" w:rsidRDefault="0097501D" w:rsidP="00F52339">
      <w:pPr>
        <w:ind w:firstLine="720"/>
      </w:pPr>
      <w:r w:rsidRPr="00E27AEE">
        <w:t>Vzájemné pohledávky existující ke dni odstoupení od smlouvy lze řešit zápočtem.</w:t>
      </w:r>
    </w:p>
    <w:p w14:paraId="06643E3E" w14:textId="77777777" w:rsidR="001C1C90" w:rsidRPr="00A10A9B" w:rsidRDefault="001C1C90" w:rsidP="00F52339">
      <w:pPr>
        <w:spacing w:before="240" w:after="120"/>
        <w:outlineLvl w:val="0"/>
        <w:rPr>
          <w:b/>
        </w:rPr>
      </w:pPr>
      <w:r w:rsidRPr="00A10A9B">
        <w:rPr>
          <w:b/>
        </w:rPr>
        <w:t xml:space="preserve">12.2. </w:t>
      </w:r>
    </w:p>
    <w:p w14:paraId="4EB495FB" w14:textId="72D58B3D" w:rsidR="00BF6762" w:rsidRPr="00E27AEE" w:rsidRDefault="00F52339" w:rsidP="00F52339">
      <w:pPr>
        <w:ind w:left="720" w:hanging="720"/>
      </w:pPr>
      <w:r>
        <w:t>12.2.1.</w:t>
      </w:r>
      <w:r>
        <w:tab/>
      </w:r>
      <w:r w:rsidR="001C1C90" w:rsidRPr="00E27AEE">
        <w:t xml:space="preserve">Zhotovitel je oprávněn od této smlouvy odstoupit, bude-li objednatel v rozporu </w:t>
      </w:r>
      <w:r w:rsidR="00A10A9B">
        <w:br/>
      </w:r>
      <w:r w:rsidR="001C1C90" w:rsidRPr="00E27AEE">
        <w:t xml:space="preserve">s ustanoveními této smlouvy v prodlení s placením některé platby o více než 20 dnů. </w:t>
      </w:r>
    </w:p>
    <w:p w14:paraId="00EAA6A3" w14:textId="3F9391E1" w:rsidR="001C1C90" w:rsidRDefault="00CA5AB5" w:rsidP="00F52339">
      <w:pPr>
        <w:spacing w:before="120"/>
        <w:ind w:left="720" w:hanging="720"/>
      </w:pPr>
      <w:r w:rsidRPr="00E27AEE">
        <w:t>12.2.2.</w:t>
      </w:r>
      <w:r w:rsidR="00F52339">
        <w:tab/>
      </w:r>
      <w:r w:rsidR="001C1C90" w:rsidRPr="00E27AEE">
        <w:t xml:space="preserve">Objednatel není přitom v prodlení, zejména jestliže platbu neuskutečnil pro neodsouhlasení </w:t>
      </w:r>
      <w:r w:rsidR="004E4261" w:rsidRPr="00E27AEE">
        <w:t>soupisu provedených prací a dodávek</w:t>
      </w:r>
      <w:r w:rsidR="001C1C90" w:rsidRPr="00E27AEE">
        <w:t>, nezaplatil doplatek ceny díla, jestliže nepřevzal dílo pro vady nebo nedodělky, nebo započetl povinnost k úhradě oproti nároku na vzniklou smluvní pokutu.</w:t>
      </w:r>
    </w:p>
    <w:p w14:paraId="399A06B9" w14:textId="71C81690" w:rsidR="007420B5" w:rsidRPr="00E27AEE" w:rsidRDefault="001C1C90" w:rsidP="00F52339">
      <w:pPr>
        <w:spacing w:before="240"/>
        <w:outlineLvl w:val="0"/>
      </w:pPr>
      <w:r w:rsidRPr="00A10A9B">
        <w:rPr>
          <w:b/>
        </w:rPr>
        <w:t xml:space="preserve">12.3. </w:t>
      </w:r>
      <w:r w:rsidR="00F52339">
        <w:rPr>
          <w:b/>
        </w:rPr>
        <w:tab/>
      </w:r>
      <w:r w:rsidRPr="00E27AEE">
        <w:t>Objednatel je oprávněn od této smlouvy odstoupit v</w:t>
      </w:r>
      <w:r w:rsidR="007420B5" w:rsidRPr="00E27AEE">
        <w:t xml:space="preserve"> těchto </w:t>
      </w:r>
      <w:r w:rsidRPr="00E27AEE">
        <w:t>případ</w:t>
      </w:r>
      <w:r w:rsidR="007420B5" w:rsidRPr="00E27AEE">
        <w:t>ech:</w:t>
      </w:r>
    </w:p>
    <w:p w14:paraId="6500AEC3" w14:textId="77777777" w:rsidR="007420B5" w:rsidRPr="00E27AEE" w:rsidRDefault="00CA5AB5" w:rsidP="00F52339">
      <w:pPr>
        <w:numPr>
          <w:ilvl w:val="0"/>
          <w:numId w:val="9"/>
        </w:numPr>
        <w:tabs>
          <w:tab w:val="clear" w:pos="360"/>
          <w:tab w:val="num" w:pos="851"/>
        </w:tabs>
        <w:ind w:left="851" w:hanging="284"/>
      </w:pPr>
      <w:r w:rsidRPr="00E27AEE">
        <w:t>z</w:t>
      </w:r>
      <w:r w:rsidR="001C1C90" w:rsidRPr="00E27AEE">
        <w:t xml:space="preserve">hotovitel </w:t>
      </w:r>
      <w:r w:rsidR="007420B5" w:rsidRPr="00E27AEE">
        <w:t>je</w:t>
      </w:r>
      <w:r w:rsidR="001C1C90" w:rsidRPr="00E27AEE">
        <w:t xml:space="preserve"> v prodlení s plněním díla, s odstraňováním vad a nedodělků o více než 30 dnů</w:t>
      </w:r>
      <w:r w:rsidR="00934681">
        <w:t>,</w:t>
      </w:r>
      <w:r w:rsidR="001C1C90" w:rsidRPr="00E27AEE">
        <w:t xml:space="preserve"> </w:t>
      </w:r>
    </w:p>
    <w:p w14:paraId="663D5A96" w14:textId="77777777" w:rsidR="007420B5" w:rsidRPr="00E27AEE" w:rsidRDefault="007420B5" w:rsidP="00F52339">
      <w:pPr>
        <w:numPr>
          <w:ilvl w:val="0"/>
          <w:numId w:val="9"/>
        </w:numPr>
        <w:tabs>
          <w:tab w:val="clear" w:pos="360"/>
          <w:tab w:val="num" w:pos="851"/>
        </w:tabs>
        <w:ind w:left="851" w:hanging="284"/>
      </w:pPr>
      <w:r w:rsidRPr="00E27AEE">
        <w:t>zhotovitel nesplnil</w:t>
      </w:r>
      <w:r w:rsidR="001C1C90" w:rsidRPr="00E27AEE">
        <w:t xml:space="preserve"> povinnost dle čl.</w:t>
      </w:r>
      <w:r w:rsidR="00934681">
        <w:t xml:space="preserve"> </w:t>
      </w:r>
      <w:r w:rsidR="001C1C90" w:rsidRPr="00E27AEE">
        <w:t>13.3.</w:t>
      </w:r>
      <w:r w:rsidR="00934681">
        <w:t>,</w:t>
      </w:r>
    </w:p>
    <w:p w14:paraId="5AC90DF9" w14:textId="77777777" w:rsidR="007420B5" w:rsidRPr="00E27AEE" w:rsidRDefault="001C1C90" w:rsidP="00F52339">
      <w:pPr>
        <w:numPr>
          <w:ilvl w:val="0"/>
          <w:numId w:val="9"/>
        </w:numPr>
        <w:tabs>
          <w:tab w:val="clear" w:pos="360"/>
          <w:tab w:val="num" w:pos="851"/>
        </w:tabs>
        <w:ind w:left="851" w:hanging="284"/>
      </w:pPr>
      <w:r w:rsidRPr="00E27AEE">
        <w:t>zhotovitel přes upozornění provádí dílo v rozporu se smlouvou, v jejích mezích nesplní příkazy objednatele nebo postupuje v rozporu s právními předpisy nebo normami technické povahy</w:t>
      </w:r>
      <w:r w:rsidR="00934681">
        <w:t>,</w:t>
      </w:r>
    </w:p>
    <w:p w14:paraId="6E29EF5B" w14:textId="77777777" w:rsidR="00E16A2A" w:rsidRPr="00E27AEE" w:rsidRDefault="001C1C90" w:rsidP="00F52339">
      <w:pPr>
        <w:numPr>
          <w:ilvl w:val="0"/>
          <w:numId w:val="9"/>
        </w:numPr>
        <w:tabs>
          <w:tab w:val="clear" w:pos="360"/>
          <w:tab w:val="num" w:pos="851"/>
        </w:tabs>
        <w:ind w:left="851" w:hanging="284"/>
      </w:pPr>
      <w:r w:rsidRPr="00E27AEE">
        <w:t xml:space="preserve">činností zhotovitele dochází k poškozování práv objednatele nebo ke zbytečným škodám na jeho majetku. </w:t>
      </w:r>
    </w:p>
    <w:p w14:paraId="2D83B805" w14:textId="77777777" w:rsidR="001C1C90" w:rsidRPr="00A10A9B" w:rsidRDefault="001C1C90" w:rsidP="00F52339">
      <w:pPr>
        <w:spacing w:before="240" w:after="120"/>
        <w:outlineLvl w:val="0"/>
        <w:rPr>
          <w:b/>
        </w:rPr>
      </w:pPr>
      <w:r w:rsidRPr="00A10A9B">
        <w:rPr>
          <w:b/>
        </w:rPr>
        <w:t>12.</w:t>
      </w:r>
      <w:r w:rsidR="007420B5" w:rsidRPr="00A10A9B">
        <w:rPr>
          <w:b/>
        </w:rPr>
        <w:t>4</w:t>
      </w:r>
      <w:r w:rsidRPr="00A10A9B">
        <w:rPr>
          <w:b/>
        </w:rPr>
        <w:t xml:space="preserve">. </w:t>
      </w:r>
    </w:p>
    <w:p w14:paraId="31375C9A" w14:textId="0EE61BD0" w:rsidR="00A607DE" w:rsidRPr="00E27AEE" w:rsidRDefault="00B83B85" w:rsidP="00F52339">
      <w:pPr>
        <w:ind w:left="720" w:hanging="720"/>
      </w:pPr>
      <w:r w:rsidRPr="00E27AEE">
        <w:t>12.4.1.</w:t>
      </w:r>
      <w:r w:rsidR="00F52339">
        <w:tab/>
      </w:r>
      <w:r w:rsidR="00A607DE" w:rsidRPr="00E27AEE">
        <w:t xml:space="preserve">Neprodleně po účinnosti odstoupení od smlouvy je zhotovitel povinen předat objednateli staveniště a rozpracované dílo a věci, jež byly opatřeny k provedení díla </w:t>
      </w:r>
      <w:r w:rsidR="00A10A9B">
        <w:br/>
      </w:r>
      <w:r w:rsidR="00A607DE" w:rsidRPr="00E27AEE">
        <w:t>a dopraveny na místo provedení díla a věci, jež byly dočasně zhotovitelem umístěny mimo místo provedení díla (např. k restaurování apod.).</w:t>
      </w:r>
    </w:p>
    <w:p w14:paraId="33E8500B" w14:textId="46B7B676" w:rsidR="00EE2C78" w:rsidRPr="00E27AEE" w:rsidRDefault="00F52339" w:rsidP="00F52339">
      <w:pPr>
        <w:spacing w:before="120"/>
        <w:ind w:left="720" w:hanging="720"/>
      </w:pPr>
      <w:r>
        <w:t>12.4.2.</w:t>
      </w:r>
      <w:r>
        <w:tab/>
      </w:r>
      <w:r w:rsidR="00A607DE" w:rsidRPr="00E27AEE">
        <w:t xml:space="preserve">Objednatel je v případě odstoupení od smlouvy oprávněn pozastavit veškeré platby zhotoviteli, i ty, které se dle smlouvy staly splatnými, a to až do řádného dokončení díla náhradním zhotovitelem. </w:t>
      </w:r>
    </w:p>
    <w:p w14:paraId="72539680" w14:textId="77777777" w:rsidR="00A607DE" w:rsidRPr="00E27AEE" w:rsidRDefault="00A607DE" w:rsidP="00F52339">
      <w:pPr>
        <w:ind w:left="720"/>
      </w:pPr>
      <w:r w:rsidRPr="00E27AEE">
        <w:t>Pokud náklady, které náhradním dokončením díla vzniknou objednateli, přesáhnou zůstatek ceny, kterou zbý</w:t>
      </w:r>
      <w:r w:rsidR="00214F5B" w:rsidRPr="00E27AEE">
        <w:t xml:space="preserve">vá uhradit zhotoviteli, je objednatel oprávněn předmětný </w:t>
      </w:r>
      <w:r w:rsidR="00214F5B" w:rsidRPr="00E27AEE">
        <w:lastRenderedPageBreak/>
        <w:t>rozdíl vymáhat na zhotoviteli jako dluh.</w:t>
      </w:r>
    </w:p>
    <w:p w14:paraId="1FC64A3E" w14:textId="594E918C" w:rsidR="00B83B85" w:rsidRPr="00E27AEE" w:rsidRDefault="00F52339" w:rsidP="00F52339">
      <w:pPr>
        <w:spacing w:before="120"/>
        <w:ind w:left="720" w:hanging="720"/>
      </w:pPr>
      <w:r>
        <w:t>12.4.3.</w:t>
      </w:r>
      <w:r>
        <w:tab/>
      </w:r>
      <w:r w:rsidR="001C1C90" w:rsidRPr="00E27AEE">
        <w:t xml:space="preserve">Odstoupením od smlouvy </w:t>
      </w:r>
      <w:r w:rsidR="00B83B85" w:rsidRPr="00E27AEE">
        <w:t>se tato smlouva od počátku ruší.  Z</w:t>
      </w:r>
      <w:r w:rsidR="001C1C90" w:rsidRPr="00E27AEE">
        <w:t>ůstáv</w:t>
      </w:r>
      <w:r w:rsidR="00B83B85" w:rsidRPr="00E27AEE">
        <w:t xml:space="preserve">ají však </w:t>
      </w:r>
      <w:r w:rsidR="001C1C90" w:rsidRPr="00E27AEE">
        <w:t xml:space="preserve">v platnosti ujednání </w:t>
      </w:r>
      <w:r w:rsidR="00B83B85" w:rsidRPr="00E27AEE">
        <w:t>dle tohoto článku. Odstoupením od smlouvy nejsou dotčena práva smluvních stran</w:t>
      </w:r>
      <w:r>
        <w:t xml:space="preserve"> </w:t>
      </w:r>
      <w:r w:rsidR="00B83B85" w:rsidRPr="00E27AEE">
        <w:t xml:space="preserve">na zaplacení způsobené škody ani smluvních pokut, na něž vznikl nárok do dne odstoupení od smlouvy. </w:t>
      </w:r>
    </w:p>
    <w:p w14:paraId="591B2046" w14:textId="64A24C76" w:rsidR="008B0E76" w:rsidRPr="00475C0E" w:rsidRDefault="00B83B85" w:rsidP="00475C0E">
      <w:pPr>
        <w:spacing w:before="120"/>
      </w:pPr>
      <w:r w:rsidRPr="00E27AEE">
        <w:t>12.4.4.</w:t>
      </w:r>
      <w:r w:rsidR="00F52339">
        <w:tab/>
      </w:r>
      <w:r w:rsidR="001238BA" w:rsidRPr="00E27AEE">
        <w:t>Důvody pro odstoupení vždy prokazuje odstupující smluvní strana.</w:t>
      </w:r>
      <w:bookmarkStart w:id="13" w:name="_Toc480375898"/>
    </w:p>
    <w:p w14:paraId="5AA6D8FF" w14:textId="3C12DF9A" w:rsidR="001C1C90" w:rsidRPr="006F2A08" w:rsidRDefault="00A10A9B" w:rsidP="00663BFA">
      <w:pPr>
        <w:pStyle w:val="SoD"/>
      </w:pPr>
      <w:r>
        <w:t>13. Pojištění</w:t>
      </w:r>
      <w:bookmarkEnd w:id="13"/>
    </w:p>
    <w:p w14:paraId="4DDF9942" w14:textId="3197A500" w:rsidR="001C1C90" w:rsidRPr="00A10A9B" w:rsidRDefault="00F52339" w:rsidP="00134652">
      <w:pPr>
        <w:outlineLvl w:val="0"/>
        <w:rPr>
          <w:b/>
        </w:rPr>
      </w:pPr>
      <w:r>
        <w:rPr>
          <w:b/>
        </w:rPr>
        <w:t>13.1.</w:t>
      </w:r>
    </w:p>
    <w:p w14:paraId="16076507" w14:textId="560C55FE" w:rsidR="00195B9D" w:rsidRPr="00E27AEE" w:rsidRDefault="00B83B85" w:rsidP="00F52339">
      <w:pPr>
        <w:ind w:left="720" w:hanging="720"/>
      </w:pPr>
      <w:r w:rsidRPr="00E27AEE">
        <w:t>13.1.1.</w:t>
      </w:r>
      <w:r w:rsidR="00F52339">
        <w:tab/>
      </w:r>
      <w:r w:rsidR="001C1C90" w:rsidRPr="00E27AEE">
        <w:t xml:space="preserve">Zhotovitel je povinen </w:t>
      </w:r>
      <w:r w:rsidR="00195B9D" w:rsidRPr="00E27AEE">
        <w:t xml:space="preserve">mít po celou dobu smluvního vztahu uzavřenou </w:t>
      </w:r>
      <w:r w:rsidR="005201B5" w:rsidRPr="00E27AEE">
        <w:t xml:space="preserve">pojistnou smlouvu </w:t>
      </w:r>
      <w:r w:rsidR="00EE56B1" w:rsidRPr="00E27AEE">
        <w:t xml:space="preserve">na pojištění odpovědnosti za škody způsobené při výkonu podnikatelské činnosti </w:t>
      </w:r>
      <w:r w:rsidR="00195B9D" w:rsidRPr="00E27AEE">
        <w:t>pokrývající</w:t>
      </w:r>
      <w:r w:rsidR="0041253F">
        <w:t xml:space="preserve"> </w:t>
      </w:r>
      <w:r w:rsidR="00195B9D" w:rsidRPr="00E27AEE">
        <w:t>dílo jako takové včetně materiálu a zařízení určených k zabudování do díla, přičemž sjednané pojistné plnění musí být dostatečné k tomu, aby mohlo být dílo v případě jakéhokoli poškození opraveno nebo znovu zhotoveno</w:t>
      </w:r>
      <w:r w:rsidR="000F4DBB">
        <w:t>.</w:t>
      </w:r>
    </w:p>
    <w:p w14:paraId="34BB6E2C" w14:textId="10C4F314" w:rsidR="00972C8F" w:rsidRPr="00E27AEE" w:rsidRDefault="00F52339" w:rsidP="00F52339">
      <w:pPr>
        <w:spacing w:before="120"/>
        <w:ind w:left="720" w:hanging="720"/>
      </w:pPr>
      <w:r>
        <w:t>13.1.2.</w:t>
      </w:r>
      <w:r>
        <w:tab/>
      </w:r>
      <w:r w:rsidR="00972C8F" w:rsidRPr="00E27AEE">
        <w:t xml:space="preserve">Zhotovitel je dále povinen, nestanoví-li tato smlouva jinak, odškodnit objednatele za všechny ztráty a nároky uplatněné v souvislosti s </w:t>
      </w:r>
    </w:p>
    <w:p w14:paraId="157E6368" w14:textId="77777777" w:rsidR="00972C8F" w:rsidRPr="00E27AEE" w:rsidRDefault="00972C8F" w:rsidP="00F52339">
      <w:pPr>
        <w:numPr>
          <w:ilvl w:val="0"/>
          <w:numId w:val="15"/>
        </w:numPr>
        <w:tabs>
          <w:tab w:val="clear" w:pos="360"/>
          <w:tab w:val="num" w:pos="284"/>
        </w:tabs>
        <w:ind w:left="284" w:firstLine="142"/>
      </w:pPr>
      <w:r w:rsidRPr="00E27AEE">
        <w:t>úmrtím nebo zraněním jakékoli osoby</w:t>
      </w:r>
      <w:r w:rsidR="00A10A9B">
        <w:t>,</w:t>
      </w:r>
    </w:p>
    <w:p w14:paraId="2CB842F5" w14:textId="77777777" w:rsidR="00366400" w:rsidRDefault="00972C8F" w:rsidP="00F52339">
      <w:pPr>
        <w:numPr>
          <w:ilvl w:val="0"/>
          <w:numId w:val="15"/>
        </w:numPr>
        <w:tabs>
          <w:tab w:val="clear" w:pos="360"/>
          <w:tab w:val="num" w:pos="709"/>
        </w:tabs>
        <w:ind w:left="709" w:hanging="283"/>
      </w:pPr>
      <w:r w:rsidRPr="00E27AEE">
        <w:t xml:space="preserve">ztrátou nebo škodou na jakémkoli majetku, která může vzniknout v důsledku provádění </w:t>
      </w:r>
      <w:r w:rsidR="00366400" w:rsidRPr="00E27AEE">
        <w:t>díla; zhotovitel se zároveň zavazuje odškodnit objednatele za jakékoli související nároky, řízení, škody a další náklady.</w:t>
      </w:r>
    </w:p>
    <w:p w14:paraId="37149EC2" w14:textId="210A935B" w:rsidR="00366400" w:rsidRPr="00E27AEE" w:rsidRDefault="00D06E94" w:rsidP="00F52339">
      <w:pPr>
        <w:spacing w:before="120" w:after="120"/>
        <w:ind w:left="709" w:hanging="709"/>
      </w:pPr>
      <w:r w:rsidRPr="00E27AEE">
        <w:t>13.1.4.</w:t>
      </w:r>
      <w:r w:rsidR="00F52339">
        <w:tab/>
      </w:r>
      <w:r w:rsidR="00366400" w:rsidRPr="00E27AEE">
        <w:t>Zhotovitel je dále povinen mít uzavřenou pojistnou smlouvu pokrývající úhradu případné škody způsobené na životě, zdraví a majetku třetích osob nebo na životním prostředí vlivem činností prováděných v souvislosti s plněním této smlouvy.</w:t>
      </w:r>
    </w:p>
    <w:p w14:paraId="2D1B5431" w14:textId="49F1BAF1" w:rsidR="00366400" w:rsidRPr="00E27AEE" w:rsidRDefault="00D06E94" w:rsidP="00F52339">
      <w:pPr>
        <w:ind w:left="709" w:hanging="709"/>
      </w:pPr>
      <w:r w:rsidRPr="00E27AEE">
        <w:t>13.1.5.</w:t>
      </w:r>
      <w:r w:rsidR="00F52339">
        <w:tab/>
      </w:r>
      <w:r w:rsidR="00366400" w:rsidRPr="00E27AEE">
        <w:t>Objednatel není odpovědný za škodu způsobenou pracovním úrazem na staveništi pracovníkovi zhotovitele nebo třetí osobě, pokud tato škoda nebyla způsobena konáním či opomenutím objednatele nebo jeho zaměstnanců.</w:t>
      </w:r>
      <w:r w:rsidR="00BE42F2" w:rsidRPr="00E27AEE">
        <w:t xml:space="preserve"> Za všechny případné nároky či škody, které by objednateli vznikly v souvislosti s takovým úrazem, je zhotovitel povinen objednatele odškodnit.</w:t>
      </w:r>
      <w:r w:rsidR="00366400" w:rsidRPr="00E27AEE">
        <w:t xml:space="preserve"> </w:t>
      </w:r>
    </w:p>
    <w:p w14:paraId="073BF441" w14:textId="3A0D1EA2" w:rsidR="001C1C90" w:rsidRPr="00CE0D2D" w:rsidRDefault="001C1C90" w:rsidP="00465D73">
      <w:pPr>
        <w:spacing w:before="240"/>
        <w:ind w:left="709" w:hanging="709"/>
        <w:rPr>
          <w:b/>
          <w:color w:val="FF0000"/>
        </w:rPr>
      </w:pPr>
      <w:proofErr w:type="gramStart"/>
      <w:r w:rsidRPr="00A10A9B">
        <w:rPr>
          <w:b/>
        </w:rPr>
        <w:t>13.2</w:t>
      </w:r>
      <w:proofErr w:type="gramEnd"/>
      <w:r w:rsidRPr="00A10A9B">
        <w:rPr>
          <w:b/>
        </w:rPr>
        <w:t>.</w:t>
      </w:r>
      <w:r w:rsidR="00F52339">
        <w:rPr>
          <w:b/>
        </w:rPr>
        <w:tab/>
      </w:r>
      <w:r w:rsidR="00465D73" w:rsidRPr="00902071">
        <w:t>Pojistná částka za pojištění dle čl. 13.1 musí být min. ve výši ceny uvedené v čl. 5.1 této smlouvy.</w:t>
      </w:r>
    </w:p>
    <w:p w14:paraId="46252EA7" w14:textId="0C74F5F3" w:rsidR="001C1C90" w:rsidRPr="00A10A9B" w:rsidRDefault="001C1C90" w:rsidP="00F52339">
      <w:pPr>
        <w:spacing w:before="240" w:after="120"/>
        <w:outlineLvl w:val="0"/>
      </w:pPr>
      <w:r w:rsidRPr="00A10A9B">
        <w:rPr>
          <w:b/>
        </w:rPr>
        <w:t>13.3</w:t>
      </w:r>
      <w:r w:rsidR="00A10A9B">
        <w:t>.</w:t>
      </w:r>
      <w:r w:rsidR="00F52339">
        <w:tab/>
      </w:r>
      <w:r w:rsidRPr="00A10A9B">
        <w:t xml:space="preserve"> </w:t>
      </w:r>
    </w:p>
    <w:p w14:paraId="1B7BA605" w14:textId="39892E42" w:rsidR="001C1C90" w:rsidRPr="00E27AEE" w:rsidRDefault="00D06E94" w:rsidP="00F52339">
      <w:pPr>
        <w:spacing w:before="120"/>
        <w:ind w:left="720" w:hanging="720"/>
      </w:pPr>
      <w:r w:rsidRPr="00E27AEE">
        <w:t>13.3.</w:t>
      </w:r>
      <w:r w:rsidR="00F83167">
        <w:t>1</w:t>
      </w:r>
      <w:r w:rsidR="00F52339">
        <w:t>.</w:t>
      </w:r>
      <w:r w:rsidR="00F52339">
        <w:tab/>
      </w:r>
      <w:r w:rsidR="00BE42F2" w:rsidRPr="00E27AEE">
        <w:t xml:space="preserve">Zhotovitel je povinen udržovat platné pojištění i tehdy, pokud dojde ke změně rozsahu či povahy prováděného díla: v případě změny díla je povinen přizpůsobit rozsah pojištění tak, aby pojistná smlouva poskytovala po celou dobu provádění díla pojistné krytí požadované touto smlouvou. V případě změny pojistné smlouvy v průběhu provádění díla je zhotovitel povinen předložit objednateli doklad o změně pojistné </w:t>
      </w:r>
      <w:r w:rsidR="00074576">
        <w:t>smlouvy.</w:t>
      </w:r>
    </w:p>
    <w:p w14:paraId="719CD020" w14:textId="51C47ADE" w:rsidR="00BE42F2" w:rsidRPr="00E27AEE" w:rsidRDefault="00D06E94" w:rsidP="00F52339">
      <w:pPr>
        <w:spacing w:before="120"/>
        <w:ind w:left="720" w:hanging="720"/>
      </w:pPr>
      <w:r w:rsidRPr="00E27AEE">
        <w:t>13.3.</w:t>
      </w:r>
      <w:r w:rsidR="00F83167">
        <w:t>2</w:t>
      </w:r>
      <w:r w:rsidR="00F52339">
        <w:t>.</w:t>
      </w:r>
      <w:r w:rsidR="00F52339">
        <w:tab/>
      </w:r>
      <w:r w:rsidR="00BE42F2" w:rsidRPr="00E27AEE">
        <w:t xml:space="preserve">Jestliže zhotovitel poruší svou povinnost uzavřít a udržovat platnou pojistnou smlouvu v požadovaném rozsahu nebo nepředloží objednateli ve stanoveném termínu plné znění pojistných smluv, může objednatel od této smlouvy o dílo odstoupit nebo je oprávněn uzavřít a udržovat </w:t>
      </w:r>
      <w:r w:rsidR="00202727" w:rsidRPr="00E27AEE">
        <w:t xml:space="preserve">takové pojistné smlouvy vlastním jménem, zaplatit jakékoli pojistné nezbytné k uzavření a udržování takových pojistných smluv </w:t>
      </w:r>
      <w:r w:rsidR="007C0598">
        <w:br/>
      </w:r>
      <w:r w:rsidR="00202727" w:rsidRPr="00E27AEE">
        <w:t>a pojistné i veškeré další související výdaje započíst oproti povinnosti k úhradě smluvní ceny díla nebo vymáhat tyto částky po zhotoviteli přímo.</w:t>
      </w:r>
    </w:p>
    <w:p w14:paraId="27E95250" w14:textId="2B26379E" w:rsidR="00EF070A" w:rsidRDefault="00D2489A" w:rsidP="00F52339">
      <w:pPr>
        <w:spacing w:before="120"/>
        <w:ind w:left="720" w:hanging="720"/>
        <w:rPr>
          <w:b/>
        </w:rPr>
      </w:pPr>
      <w:r>
        <w:t>13.3.3</w:t>
      </w:r>
      <w:r w:rsidR="00F52339">
        <w:t>.</w:t>
      </w:r>
      <w:r w:rsidR="00F52339">
        <w:tab/>
      </w:r>
      <w:r w:rsidR="00202727" w:rsidRPr="00E27AEE">
        <w:t>V případě, že objednatel nebo zhotovitel bude postupovat v rozporu s podmínkami stanovenými pojistnou smlouvou, je povinen druhou stranu odškodnit za jakékoli ztráty nebo nároky vyplývající z nedodržení pojistných podmínek.</w:t>
      </w:r>
      <w:r w:rsidR="001C1C90" w:rsidRPr="00E27AEE">
        <w:rPr>
          <w:b/>
        </w:rPr>
        <w:t xml:space="preserve">      </w:t>
      </w:r>
    </w:p>
    <w:p w14:paraId="3D07961D" w14:textId="77777777" w:rsidR="001C1C90" w:rsidRPr="00243C99" w:rsidRDefault="001C1C90" w:rsidP="00243C99">
      <w:pPr>
        <w:pStyle w:val="SoD"/>
      </w:pPr>
      <w:bookmarkStart w:id="14" w:name="_Toc480375899"/>
      <w:r w:rsidRPr="00243C99">
        <w:lastRenderedPageBreak/>
        <w:t>14. Závěrečná ustanovení</w:t>
      </w:r>
      <w:bookmarkEnd w:id="14"/>
    </w:p>
    <w:p w14:paraId="6A59DCFD" w14:textId="03B3AA55" w:rsidR="006847E2" w:rsidRPr="00E27AEE" w:rsidRDefault="006847E2" w:rsidP="00F52339">
      <w:pPr>
        <w:ind w:left="720" w:hanging="720"/>
        <w:outlineLvl w:val="0"/>
      </w:pPr>
      <w:r w:rsidRPr="00243C99">
        <w:rPr>
          <w:b/>
        </w:rPr>
        <w:t xml:space="preserve">14.1. </w:t>
      </w:r>
      <w:r w:rsidR="00F52339">
        <w:rPr>
          <w:b/>
        </w:rPr>
        <w:tab/>
      </w:r>
      <w:r w:rsidRPr="00E27AEE">
        <w:t>Smlouva je uzavřená okamžikem, kdy je poslední souhlas s obsahem návrhu smlouvy doručený druhé straně. Smlouva vzniká projevením souhlasu s celým jejím obsahem. Souhlas musí být písemný, řádně potvrzený a podepsaný oprávněným zástupcem smluvní strany</w:t>
      </w:r>
      <w:r>
        <w:t xml:space="preserve"> s připojením zaručeného elektronického podpisu</w:t>
      </w:r>
      <w:r w:rsidRPr="00E27AEE">
        <w:t>.</w:t>
      </w:r>
    </w:p>
    <w:p w14:paraId="4211EC55" w14:textId="3C8F7891" w:rsidR="006847E2" w:rsidRPr="00E27AEE" w:rsidRDefault="006847E2" w:rsidP="00F52339">
      <w:pPr>
        <w:spacing w:before="240"/>
        <w:ind w:left="720" w:hanging="720"/>
        <w:outlineLvl w:val="0"/>
        <w:rPr>
          <w:b/>
        </w:rPr>
      </w:pPr>
      <w:proofErr w:type="gramStart"/>
      <w:r w:rsidRPr="00243C99">
        <w:rPr>
          <w:b/>
        </w:rPr>
        <w:t>14.2</w:t>
      </w:r>
      <w:proofErr w:type="gramEnd"/>
      <w:r w:rsidRPr="00243C99">
        <w:rPr>
          <w:b/>
        </w:rPr>
        <w:t>.</w:t>
      </w:r>
      <w:r w:rsidR="00F52339">
        <w:rPr>
          <w:b/>
        </w:rPr>
        <w:tab/>
      </w:r>
      <w:r w:rsidRPr="00E27AEE">
        <w:t>Měnit nebo doplňovat text této smlouvy je možné jen formou písemných dodatků, které budou platné, jestliže budou řádně potvrzené a podepsané oprávněnými zástupci obou smluvních stran</w:t>
      </w:r>
      <w:r>
        <w:t xml:space="preserve"> s připojením zaručených elektronických podpisů</w:t>
      </w:r>
      <w:r w:rsidRPr="00E27AEE">
        <w:t>.</w:t>
      </w:r>
      <w:r w:rsidRPr="00E27AEE">
        <w:rPr>
          <w:b/>
        </w:rPr>
        <w:t xml:space="preserve"> </w:t>
      </w:r>
    </w:p>
    <w:p w14:paraId="44A45891" w14:textId="77777777" w:rsidR="006847E2" w:rsidRPr="00E27AEE" w:rsidRDefault="006847E2" w:rsidP="00F52339">
      <w:pPr>
        <w:ind w:left="720"/>
      </w:pPr>
      <w:r w:rsidRPr="00E27AEE">
        <w:t xml:space="preserve">Pro platnost dodatků k této smlouvě se vyžaduje dohoda o celém textu měněných částí. </w:t>
      </w:r>
    </w:p>
    <w:p w14:paraId="6FE67B6E" w14:textId="77777777" w:rsidR="006847E2" w:rsidRDefault="006847E2" w:rsidP="00F52339">
      <w:pPr>
        <w:ind w:left="720"/>
      </w:pPr>
      <w:r w:rsidRPr="00E27AEE">
        <w:t>K návrhu dodatků k této smlouvě se smluvním strany zavazují vyjádřit písemně ve lhůtě 10 pracovních dnů od doručení návrhu dodatku druhé straně. Po tuto dobu je tímto návrhem vázána strana, která ho podala.</w:t>
      </w:r>
    </w:p>
    <w:p w14:paraId="0AD7D47C" w14:textId="77777777" w:rsidR="008B0E76" w:rsidRDefault="008B0E76" w:rsidP="00F52339">
      <w:pPr>
        <w:ind w:left="720"/>
        <w:rPr>
          <w:b/>
        </w:rPr>
      </w:pPr>
    </w:p>
    <w:p w14:paraId="1B5C0598" w14:textId="77777777" w:rsidR="002B611D" w:rsidRDefault="001C1C90" w:rsidP="002B611D">
      <w:pPr>
        <w:outlineLvl w:val="0"/>
        <w:rPr>
          <w:b/>
        </w:rPr>
      </w:pPr>
      <w:r w:rsidRPr="00243C99">
        <w:rPr>
          <w:b/>
        </w:rPr>
        <w:t>14.</w:t>
      </w:r>
      <w:r w:rsidR="00B87D74" w:rsidRPr="00243C99">
        <w:rPr>
          <w:b/>
        </w:rPr>
        <w:t>3</w:t>
      </w:r>
      <w:r w:rsidRPr="00243C99">
        <w:rPr>
          <w:b/>
        </w:rPr>
        <w:t xml:space="preserve">. </w:t>
      </w:r>
    </w:p>
    <w:p w14:paraId="344F6BC4" w14:textId="7DA367B7" w:rsidR="00B87D74" w:rsidRDefault="00F52339" w:rsidP="00F52339">
      <w:pPr>
        <w:spacing w:before="120"/>
        <w:ind w:left="720" w:hanging="720"/>
        <w:outlineLvl w:val="0"/>
      </w:pPr>
      <w:r>
        <w:t>14.3.1.</w:t>
      </w:r>
      <w:r>
        <w:tab/>
      </w:r>
      <w:r w:rsidR="00B87D74" w:rsidRPr="00E27AEE">
        <w:t>Zhotovitel není oprávněn postoupit práva, povinnosti, závazky a pohledávky pl</w:t>
      </w:r>
      <w:r w:rsidR="006909BF">
        <w:t>y</w:t>
      </w:r>
      <w:r w:rsidR="00B87D74" w:rsidRPr="00E27AEE">
        <w:t>noucí z této smlouvy třetí osobě nebo jiným osobám bez předchozího písemného souhlasu objednatele.</w:t>
      </w:r>
    </w:p>
    <w:p w14:paraId="44806ED6" w14:textId="17D9817B" w:rsidR="006909BF" w:rsidRPr="00FF5454" w:rsidRDefault="006909BF" w:rsidP="00F52339">
      <w:pPr>
        <w:spacing w:before="120"/>
        <w:ind w:left="720" w:hanging="720"/>
      </w:pPr>
      <w:r w:rsidRPr="00FF5454">
        <w:t>14.3.2.</w:t>
      </w:r>
      <w:r w:rsidR="00F52339">
        <w:tab/>
      </w:r>
      <w:r w:rsidRPr="00FF5454">
        <w:t>Zhotovitel uděluje objednateli souhlas se zveřejněním této smlouvy na Profilu objednatele včetně jejích případných</w:t>
      </w:r>
      <w:r w:rsidR="00F562E2" w:rsidRPr="00FF5454">
        <w:t xml:space="preserve"> příloh a </w:t>
      </w:r>
      <w:r w:rsidRPr="00FF5454">
        <w:t>dodatků</w:t>
      </w:r>
      <w:r w:rsidR="00F562E2" w:rsidRPr="00FF5454">
        <w:t>.</w:t>
      </w:r>
      <w:r w:rsidRPr="00FF5454">
        <w:t xml:space="preserve">                                </w:t>
      </w:r>
    </w:p>
    <w:p w14:paraId="0E28DCDD" w14:textId="6A3CE262" w:rsidR="00FF3002" w:rsidRDefault="006909BF" w:rsidP="005E2900">
      <w:pPr>
        <w:spacing w:before="120"/>
        <w:ind w:left="720" w:hanging="720"/>
      </w:pPr>
      <w:r>
        <w:t>14.3.3</w:t>
      </w:r>
      <w:r w:rsidR="00F52339">
        <w:t>.</w:t>
      </w:r>
      <w:r w:rsidR="00F52339">
        <w:tab/>
      </w:r>
      <w:r w:rsidR="00FF3002">
        <w:t xml:space="preserve">Zhotovitel je povinen spolupůsobit při výkonu finanční kontroly podle </w:t>
      </w:r>
      <w:proofErr w:type="spellStart"/>
      <w:r w:rsidR="00FF3002">
        <w:t>ust</w:t>
      </w:r>
      <w:proofErr w:type="spellEnd"/>
      <w:r w:rsidR="00FF3002">
        <w:t>. § 2</w:t>
      </w:r>
      <w:r w:rsidR="005E2900">
        <w:t>,</w:t>
      </w:r>
      <w:r w:rsidR="00FF3002">
        <w:t xml:space="preserve"> </w:t>
      </w:r>
      <w:r w:rsidR="005E2900">
        <w:br/>
      </w:r>
      <w:r w:rsidR="00FF3002">
        <w:t>písm.</w:t>
      </w:r>
      <w:r w:rsidR="00404A4E">
        <w:t xml:space="preserve"> </w:t>
      </w:r>
      <w:r w:rsidR="00FF3002">
        <w:t>e) zákona č. 320/2001 Sb., o finanční kontrole ve veřejné správě a o změně některých zákonů (zákon o finanční kontrole), ve znění pozdějších předpisů.</w:t>
      </w:r>
    </w:p>
    <w:p w14:paraId="50ADCAF3" w14:textId="66D5A269" w:rsidR="00BF6762" w:rsidRPr="00E27AEE" w:rsidRDefault="005E2900" w:rsidP="00243C99">
      <w:pPr>
        <w:spacing w:before="120" w:after="120"/>
      </w:pPr>
      <w:r>
        <w:t>14.3.4.</w:t>
      </w:r>
      <w:r>
        <w:tab/>
      </w:r>
      <w:r w:rsidR="00B87D74" w:rsidRPr="00E27AEE">
        <w:t xml:space="preserve">Vztahy mezi stranami se řídí </w:t>
      </w:r>
      <w:r w:rsidR="00B87D74" w:rsidRPr="0081600B">
        <w:t>o</w:t>
      </w:r>
      <w:r w:rsidR="0081600B" w:rsidRPr="0081600B">
        <w:t>bčanským</w:t>
      </w:r>
      <w:r w:rsidR="00B87D74" w:rsidRPr="0081600B">
        <w:t xml:space="preserve"> zákoníkem</w:t>
      </w:r>
      <w:r w:rsidR="00B87D74" w:rsidRPr="00E27AEE">
        <w:t>, pokud není dohodnuto jinak.</w:t>
      </w:r>
    </w:p>
    <w:p w14:paraId="32E679AF" w14:textId="7513F0AF" w:rsidR="00414D95" w:rsidRDefault="00044499" w:rsidP="005E2900">
      <w:pPr>
        <w:ind w:left="720" w:hanging="720"/>
      </w:pPr>
      <w:r>
        <w:t>14.3.5</w:t>
      </w:r>
      <w:r w:rsidR="005E2900">
        <w:t>.</w:t>
      </w:r>
      <w:r w:rsidR="005E2900">
        <w:tab/>
      </w:r>
      <w:r w:rsidR="00B87D74" w:rsidRPr="00E27AEE">
        <w:t xml:space="preserve">Je-li tato smlouva nebo kterékoli z jejích ustanovení či dodatků částečně nebo úplně neplatné nebo neúčinné nebo ztratí svou platnost či účinnost, nemá to vliv na ostatní části smlouvy. </w:t>
      </w:r>
    </w:p>
    <w:p w14:paraId="273D4EBD" w14:textId="58BC7A65" w:rsidR="00243C99" w:rsidRDefault="00243C99" w:rsidP="005E2900">
      <w:pPr>
        <w:spacing w:before="120"/>
        <w:ind w:left="720" w:hanging="720"/>
        <w:rPr>
          <w:color w:val="000000"/>
          <w:szCs w:val="24"/>
        </w:rPr>
      </w:pPr>
      <w:r>
        <w:t>14.3.6.</w:t>
      </w:r>
      <w:r w:rsidR="005E2900">
        <w:tab/>
      </w:r>
      <w:r w:rsidR="00111931" w:rsidRPr="00EB426E">
        <w:rPr>
          <w:color w:val="000000"/>
          <w:szCs w:val="24"/>
        </w:rPr>
        <w:t xml:space="preserve">Zhotovitel, je-li fyzickou osobou, a dále ostatní osoby zapojené na plnění této smlouvy, výslovně souhlasí se zpracováním svých osobních údajů, v rozsahu identifikačních, adresných a kontaktních údajů, v souladu s příslušnými aktuálně platnými a účinnými právními předpisy České republiky a Evropské unie (zejména zákon č. 106/1999 Sb., o svobodném přístupu k informacím, zákon č. 110/2019 Sb., </w:t>
      </w:r>
      <w:r w:rsidR="005E2900">
        <w:rPr>
          <w:color w:val="000000"/>
          <w:szCs w:val="24"/>
        </w:rPr>
        <w:br/>
      </w:r>
      <w:r w:rsidR="00111931" w:rsidRPr="00EB426E">
        <w:rPr>
          <w:color w:val="000000"/>
          <w:szCs w:val="24"/>
        </w:rPr>
        <w:t>o zpracování osobních údajů, a nařízení Evropského parlamentu a Rady č. 2016/679). Tento souhlas je poskytován pro účely plnění této smlouvy, pro interní administrativní a statistické účely objednatele a dále pro účely informování veřejnosti o jeho činnosti nebo plnění povinností plynoucích z právních předpisů České republiky a Evropské unie. Zároveň zhotovitel souhlasí s možným zpřístupněním či zveřejněním celé této smlouvy v jejím plném znění, jakož i všech úkonů a okolností s touto smlouvou souvi</w:t>
      </w:r>
      <w:r w:rsidR="00D026CB">
        <w:rPr>
          <w:color w:val="000000"/>
          <w:szCs w:val="24"/>
        </w:rPr>
        <w:t>sející. Osobní údaje zhotovitele</w:t>
      </w:r>
      <w:r w:rsidR="00111931" w:rsidRPr="00EB426E">
        <w:rPr>
          <w:color w:val="000000"/>
          <w:szCs w:val="24"/>
        </w:rPr>
        <w:t xml:space="preserve"> mohou být předávány též dalším zpracovatelům nebo správcům osobních údajů, kteří jsou zapojeni na zpracování osobních údajů zhotovitele.  Podrobnosti o zpracování osobních údajů, stejně jako o právech subjektů údajů, jako jsou právo na přístup a právo na námitku jsou specifikovány v Zásadách zpracování osobních údajů objednatele. </w:t>
      </w:r>
    </w:p>
    <w:p w14:paraId="76026C18" w14:textId="7C2B73FE" w:rsidR="006847E2" w:rsidRPr="0092566B" w:rsidRDefault="006847E2" w:rsidP="005E2900">
      <w:pPr>
        <w:spacing w:before="120"/>
        <w:ind w:left="720" w:hanging="720"/>
        <w:rPr>
          <w:b/>
        </w:rPr>
      </w:pPr>
      <w:r w:rsidRPr="0092566B">
        <w:rPr>
          <w:b/>
        </w:rPr>
        <w:t>14.3.</w:t>
      </w:r>
      <w:r w:rsidR="00911F2C">
        <w:rPr>
          <w:b/>
        </w:rPr>
        <w:t>7</w:t>
      </w:r>
      <w:r w:rsidR="005E2900" w:rsidRPr="0092566B">
        <w:rPr>
          <w:b/>
        </w:rPr>
        <w:t>.</w:t>
      </w:r>
      <w:r w:rsidR="005E2900" w:rsidRPr="0092566B">
        <w:rPr>
          <w:b/>
        </w:rPr>
        <w:tab/>
      </w:r>
      <w:r w:rsidRPr="0092566B">
        <w:rPr>
          <w:b/>
        </w:rPr>
        <w:t xml:space="preserve">Smlouva je uzavřena v elektronické podobě s připojením zaručených elektronických podpisů všemi oprávněnými osobami obou smluvních stran.         </w:t>
      </w:r>
    </w:p>
    <w:p w14:paraId="55F9C0D7" w14:textId="0D61B9DF" w:rsidR="00EF070A" w:rsidRDefault="005E2900" w:rsidP="005E2900">
      <w:pPr>
        <w:tabs>
          <w:tab w:val="left" w:pos="851"/>
        </w:tabs>
        <w:spacing w:before="120"/>
        <w:ind w:left="720" w:hanging="720"/>
      </w:pPr>
      <w:r>
        <w:t>14.3.</w:t>
      </w:r>
      <w:r w:rsidR="00911F2C">
        <w:t>8</w:t>
      </w:r>
      <w:r w:rsidR="00D06E94" w:rsidRPr="00E27AEE">
        <w:t>.</w:t>
      </w:r>
      <w:r>
        <w:tab/>
      </w:r>
      <w:r w:rsidR="00B87D74" w:rsidRPr="00E27AEE">
        <w:t xml:space="preserve">Smluvní strany prohlašují, že tato smlouva odpovídá jejich pravé a svobodné vůli, seznámily se s jejím obsahem a na důkaz svého souhlasu ji podepisují. </w:t>
      </w:r>
    </w:p>
    <w:p w14:paraId="4DFE2FEE" w14:textId="77777777" w:rsidR="001C1C90" w:rsidRPr="00E27AEE" w:rsidRDefault="001C1C90" w:rsidP="00243C99">
      <w:pPr>
        <w:pStyle w:val="SoD"/>
      </w:pPr>
      <w:bookmarkStart w:id="15" w:name="_Toc480375900"/>
      <w:r w:rsidRPr="00E27AEE">
        <w:lastRenderedPageBreak/>
        <w:t>15. Doložka obecního zřízení</w:t>
      </w:r>
      <w:bookmarkEnd w:id="15"/>
    </w:p>
    <w:p w14:paraId="2B81ACCE" w14:textId="550698CE" w:rsidR="001C1C90" w:rsidRPr="00E27AEE" w:rsidRDefault="001C1C90" w:rsidP="00583407">
      <w:r w:rsidRPr="00E27AEE">
        <w:t xml:space="preserve">Tento právní úkon byl v souladu s ustanoveními zákona č. 128/2000 Sb., o obcích, projednán a schválen Radou města Klatovy </w:t>
      </w:r>
      <w:r w:rsidRPr="00600A0C">
        <w:t xml:space="preserve">dne </w:t>
      </w:r>
      <w:r w:rsidR="00803AC4">
        <w:t>………………</w:t>
      </w:r>
      <w:r w:rsidR="00893872">
        <w:t>,</w:t>
      </w:r>
      <w:r w:rsidRPr="00600A0C">
        <w:t xml:space="preserve"> </w:t>
      </w:r>
      <w:r w:rsidR="00EF04BA">
        <w:t>u</w:t>
      </w:r>
      <w:r w:rsidR="004E3998" w:rsidRPr="00600A0C">
        <w:t>snesením</w:t>
      </w:r>
      <w:r w:rsidRPr="00600A0C">
        <w:t xml:space="preserve"> </w:t>
      </w:r>
      <w:r w:rsidRPr="003E6B0A">
        <w:t xml:space="preserve">č. </w:t>
      </w:r>
      <w:proofErr w:type="gramStart"/>
      <w:r w:rsidR="00803AC4">
        <w:t>…..</w:t>
      </w:r>
      <w:r w:rsidR="00893872" w:rsidRPr="003E6B0A">
        <w:t>, bod</w:t>
      </w:r>
      <w:proofErr w:type="gramEnd"/>
      <w:r w:rsidR="00893872" w:rsidRPr="003E6B0A">
        <w:t xml:space="preserve"> č. </w:t>
      </w:r>
      <w:r w:rsidR="00803AC4">
        <w:t>……….</w:t>
      </w:r>
      <w:r w:rsidR="00893872" w:rsidRPr="003E6B0A">
        <w:t>.</w:t>
      </w:r>
    </w:p>
    <w:p w14:paraId="28CF3188" w14:textId="77777777" w:rsidR="00E16A2A" w:rsidRDefault="00E16A2A" w:rsidP="00583407"/>
    <w:p w14:paraId="3A06B243" w14:textId="77777777" w:rsidR="00627D82" w:rsidRDefault="00627D82" w:rsidP="00583407"/>
    <w:p w14:paraId="2DF18AE2" w14:textId="77777777" w:rsidR="00627D82" w:rsidRDefault="00627D82" w:rsidP="00583407"/>
    <w:p w14:paraId="2FABE7F4" w14:textId="3392CB6D" w:rsidR="00A42187" w:rsidRDefault="005B5286" w:rsidP="00134652">
      <w:pPr>
        <w:outlineLvl w:val="0"/>
      </w:pPr>
      <w:r>
        <w:t>V</w:t>
      </w:r>
      <w:r w:rsidR="00202D54">
        <w:t> </w:t>
      </w:r>
      <w:r w:rsidR="00CF6690" w:rsidRPr="00E27AEE">
        <w:t>Klatov</w:t>
      </w:r>
      <w:r>
        <w:t>ech</w:t>
      </w:r>
      <w:r w:rsidR="00657E48">
        <w:tab/>
      </w:r>
    </w:p>
    <w:p w14:paraId="5D6C9596" w14:textId="77777777" w:rsidR="00123B81" w:rsidRDefault="00123B81" w:rsidP="00583407"/>
    <w:p w14:paraId="29B38AEA" w14:textId="77777777" w:rsidR="00123B81" w:rsidRDefault="00123B81" w:rsidP="00583407">
      <w:pPr>
        <w:sectPr w:rsidR="00123B81" w:rsidSect="008A5098">
          <w:headerReference w:type="default" r:id="rId12"/>
          <w:footerReference w:type="default" r:id="rId13"/>
          <w:endnotePr>
            <w:numFmt w:val="decimal"/>
            <w:numStart w:val="0"/>
          </w:endnotePr>
          <w:pgSz w:w="11907" w:h="16840"/>
          <w:pgMar w:top="851" w:right="1418" w:bottom="993" w:left="1418" w:header="457" w:footer="416" w:gutter="0"/>
          <w:cols w:space="708"/>
        </w:sectPr>
      </w:pPr>
    </w:p>
    <w:p w14:paraId="67E4EA4E" w14:textId="77777777" w:rsidR="00AB3E49" w:rsidRDefault="00AB3E49" w:rsidP="00583407"/>
    <w:p w14:paraId="2669D213" w14:textId="77777777" w:rsidR="00627D82" w:rsidRDefault="00627D82" w:rsidP="00583407"/>
    <w:p w14:paraId="44ACF1CD" w14:textId="77777777" w:rsidR="00627D82" w:rsidRDefault="00627D82" w:rsidP="00583407"/>
    <w:p w14:paraId="39C52994" w14:textId="77777777" w:rsidR="00627D82" w:rsidRDefault="00627D82" w:rsidP="00583407"/>
    <w:p w14:paraId="5BD8E004" w14:textId="77777777" w:rsidR="00627D82" w:rsidRDefault="00627D82" w:rsidP="00583407"/>
    <w:p w14:paraId="415C2CE0" w14:textId="77777777" w:rsidR="00B665E9" w:rsidRDefault="00B665E9" w:rsidP="00583407"/>
    <w:p w14:paraId="08325755" w14:textId="77777777" w:rsidR="00B665E9" w:rsidRDefault="00B665E9" w:rsidP="00583407"/>
    <w:p w14:paraId="2A16DDB5" w14:textId="77777777" w:rsidR="00627D82" w:rsidRDefault="00627D82" w:rsidP="00583407"/>
    <w:p w14:paraId="4ED6ED4A" w14:textId="77777777" w:rsidR="00414D95" w:rsidRDefault="00414D95" w:rsidP="00583407"/>
    <w:p w14:paraId="060DFB02" w14:textId="77777777" w:rsidR="00414D95" w:rsidRPr="00E27AEE" w:rsidRDefault="00414D95" w:rsidP="00583407"/>
    <w:p w14:paraId="53FD8E1F" w14:textId="77777777" w:rsidR="00243C99" w:rsidRDefault="001C1C90" w:rsidP="00893872">
      <w:pPr>
        <w:jc w:val="center"/>
      </w:pPr>
      <w:r w:rsidRPr="00E27AEE">
        <w:t>.....................</w:t>
      </w:r>
      <w:r w:rsidR="00741149" w:rsidRPr="00E27AEE">
        <w:t>........</w:t>
      </w:r>
      <w:r w:rsidRPr="00E27AEE">
        <w:t>.......</w:t>
      </w:r>
      <w:r w:rsidR="00CF6690" w:rsidRPr="00E27AEE">
        <w:t>..</w:t>
      </w:r>
      <w:r w:rsidRPr="00E27AEE">
        <w:t>....</w:t>
      </w:r>
    </w:p>
    <w:p w14:paraId="414228A8" w14:textId="15F1D585" w:rsidR="00243C99" w:rsidRPr="00B818D2" w:rsidRDefault="00B818D2" w:rsidP="00893872">
      <w:pPr>
        <w:ind w:left="720"/>
        <w:outlineLvl w:val="0"/>
        <w:rPr>
          <w:b/>
        </w:rPr>
      </w:pPr>
      <w:r>
        <w:t xml:space="preserve"> </w:t>
      </w:r>
      <w:r w:rsidR="00893872">
        <w:t xml:space="preserve">     </w:t>
      </w:r>
      <w:r w:rsidR="00243C99" w:rsidRPr="00B818D2">
        <w:rPr>
          <w:b/>
        </w:rPr>
        <w:t xml:space="preserve">Mgr. Rudolf </w:t>
      </w:r>
      <w:proofErr w:type="spellStart"/>
      <w:r w:rsidR="00243C99" w:rsidRPr="00B818D2">
        <w:rPr>
          <w:b/>
        </w:rPr>
        <w:t>Salvetr</w:t>
      </w:r>
      <w:proofErr w:type="spellEnd"/>
    </w:p>
    <w:p w14:paraId="221E965E" w14:textId="77777777" w:rsidR="00243C99" w:rsidRDefault="00893872" w:rsidP="00893872">
      <w:pPr>
        <w:jc w:val="center"/>
      </w:pPr>
      <w:r>
        <w:t xml:space="preserve"> </w:t>
      </w:r>
      <w:r w:rsidR="00243C99">
        <w:t>starosta města Klatov</w:t>
      </w:r>
    </w:p>
    <w:p w14:paraId="0A7B45C1" w14:textId="77777777" w:rsidR="00243C99" w:rsidRDefault="00893872" w:rsidP="00893872">
      <w:r>
        <w:t xml:space="preserve">                        </w:t>
      </w:r>
      <w:r w:rsidR="00243C99">
        <w:t>(objednatel)</w:t>
      </w:r>
    </w:p>
    <w:p w14:paraId="362FBA08" w14:textId="77777777" w:rsidR="00243C99" w:rsidRDefault="00243C99" w:rsidP="00243C99">
      <w:pPr>
        <w:jc w:val="center"/>
      </w:pPr>
      <w:r w:rsidRPr="00E27AEE">
        <w:t xml:space="preserve"> </w:t>
      </w:r>
    </w:p>
    <w:p w14:paraId="616342AF" w14:textId="2E0CCBE5" w:rsidR="00414D95" w:rsidRDefault="00414D95" w:rsidP="00893872">
      <w:pPr>
        <w:jc w:val="center"/>
      </w:pPr>
    </w:p>
    <w:p w14:paraId="3BF6EC5B" w14:textId="77777777" w:rsidR="00414D95" w:rsidRDefault="00414D95" w:rsidP="00893872">
      <w:pPr>
        <w:jc w:val="center"/>
      </w:pPr>
    </w:p>
    <w:p w14:paraId="2FD65757" w14:textId="77777777" w:rsidR="008B0E76" w:rsidRDefault="008B0E76" w:rsidP="00893872">
      <w:pPr>
        <w:jc w:val="center"/>
      </w:pPr>
    </w:p>
    <w:p w14:paraId="6B5B3C55" w14:textId="77777777" w:rsidR="00414D95" w:rsidRDefault="00414D95" w:rsidP="00893872">
      <w:pPr>
        <w:jc w:val="center"/>
      </w:pPr>
    </w:p>
    <w:p w14:paraId="4CE17228" w14:textId="77777777" w:rsidR="008B0E76" w:rsidRDefault="008B0E76" w:rsidP="00893872">
      <w:pPr>
        <w:jc w:val="center"/>
      </w:pPr>
    </w:p>
    <w:p w14:paraId="4A4443F1" w14:textId="77777777" w:rsidR="00627D82" w:rsidRDefault="00627D82" w:rsidP="00893872">
      <w:pPr>
        <w:jc w:val="center"/>
      </w:pPr>
    </w:p>
    <w:p w14:paraId="37EF5090" w14:textId="77777777" w:rsidR="00627D82" w:rsidRDefault="00627D82" w:rsidP="00893872">
      <w:pPr>
        <w:jc w:val="center"/>
      </w:pPr>
    </w:p>
    <w:p w14:paraId="72F2803F" w14:textId="77777777" w:rsidR="00627D82" w:rsidRDefault="00627D82" w:rsidP="00893872">
      <w:pPr>
        <w:jc w:val="center"/>
      </w:pPr>
    </w:p>
    <w:p w14:paraId="5C2EEC38" w14:textId="77777777" w:rsidR="00627D82" w:rsidRDefault="00627D82" w:rsidP="00893872">
      <w:pPr>
        <w:jc w:val="center"/>
      </w:pPr>
    </w:p>
    <w:p w14:paraId="0F28F996" w14:textId="77777777" w:rsidR="00627D82" w:rsidRDefault="00627D82" w:rsidP="00893872">
      <w:pPr>
        <w:jc w:val="center"/>
      </w:pPr>
    </w:p>
    <w:p w14:paraId="0E4D1613" w14:textId="77777777" w:rsidR="00B665E9" w:rsidRDefault="00B665E9" w:rsidP="00893872">
      <w:pPr>
        <w:jc w:val="center"/>
      </w:pPr>
    </w:p>
    <w:p w14:paraId="3E54813D" w14:textId="77777777" w:rsidR="00B665E9" w:rsidRDefault="00B665E9" w:rsidP="00893872">
      <w:pPr>
        <w:jc w:val="center"/>
      </w:pPr>
    </w:p>
    <w:p w14:paraId="10F6CCA9" w14:textId="38020DF0" w:rsidR="001C1C90" w:rsidRPr="00E27AEE" w:rsidRDefault="00CF6690" w:rsidP="00893872">
      <w:pPr>
        <w:jc w:val="center"/>
      </w:pPr>
      <w:bookmarkStart w:id="16" w:name="_GoBack"/>
      <w:bookmarkEnd w:id="16"/>
      <w:r w:rsidRPr="00E27AEE">
        <w:t>……….</w:t>
      </w:r>
      <w:r w:rsidR="001C1C90" w:rsidRPr="00E27AEE">
        <w:t>.....................................</w:t>
      </w:r>
    </w:p>
    <w:p w14:paraId="56DA3B78" w14:textId="60CBE34A" w:rsidR="00583BFA" w:rsidRPr="00803AC4" w:rsidRDefault="00803AC4" w:rsidP="00893872">
      <w:pPr>
        <w:jc w:val="center"/>
        <w:rPr>
          <w:highlight w:val="yellow"/>
        </w:rPr>
      </w:pPr>
      <w:r w:rsidRPr="00803AC4">
        <w:rPr>
          <w:highlight w:val="yellow"/>
        </w:rPr>
        <w:t>………………..</w:t>
      </w:r>
    </w:p>
    <w:p w14:paraId="6E9EE534" w14:textId="00F8EEE4" w:rsidR="00803AC4" w:rsidRDefault="00803AC4" w:rsidP="00893872">
      <w:pPr>
        <w:jc w:val="center"/>
      </w:pPr>
      <w:r w:rsidRPr="00803AC4">
        <w:rPr>
          <w:highlight w:val="yellow"/>
        </w:rPr>
        <w:t>………………..</w:t>
      </w:r>
    </w:p>
    <w:p w14:paraId="0D284303" w14:textId="77777777" w:rsidR="00583BFA" w:rsidRDefault="00893872" w:rsidP="00893872">
      <w:pPr>
        <w:jc w:val="center"/>
      </w:pPr>
      <w:r>
        <w:t>(zhotovitel)</w:t>
      </w:r>
    </w:p>
    <w:p w14:paraId="67146D16" w14:textId="77777777" w:rsidR="008B0E76" w:rsidRDefault="008B0E76" w:rsidP="00893872">
      <w:pPr>
        <w:jc w:val="center"/>
      </w:pPr>
    </w:p>
    <w:p w14:paraId="15A9D829" w14:textId="77777777" w:rsidR="008B0E76" w:rsidRDefault="008B0E76" w:rsidP="00893872">
      <w:pPr>
        <w:jc w:val="center"/>
      </w:pPr>
    </w:p>
    <w:p w14:paraId="5C9F8A74" w14:textId="77777777" w:rsidR="00583BFA" w:rsidRDefault="00583BFA" w:rsidP="00243C99">
      <w:pPr>
        <w:jc w:val="center"/>
      </w:pPr>
    </w:p>
    <w:p w14:paraId="6F8F5F1A" w14:textId="77777777" w:rsidR="00583BFA" w:rsidRDefault="00583BFA" w:rsidP="00886B8C">
      <w:pPr>
        <w:sectPr w:rsidR="00583BFA" w:rsidSect="00243C99">
          <w:endnotePr>
            <w:numFmt w:val="decimal"/>
            <w:numStart w:val="0"/>
          </w:endnotePr>
          <w:type w:val="continuous"/>
          <w:pgSz w:w="11907" w:h="16840"/>
          <w:pgMar w:top="851" w:right="1418" w:bottom="993" w:left="1418" w:header="457" w:footer="416" w:gutter="0"/>
          <w:cols w:num="2" w:space="708"/>
        </w:sectPr>
      </w:pPr>
    </w:p>
    <w:p w14:paraId="152DA179" w14:textId="77777777" w:rsidR="008B0E76" w:rsidRPr="00243C99" w:rsidRDefault="008B0E76" w:rsidP="008B0E76">
      <w:pPr>
        <w:spacing w:after="120"/>
        <w:outlineLvl w:val="0"/>
        <w:rPr>
          <w:b/>
          <w:highlight w:val="yellow"/>
        </w:rPr>
      </w:pPr>
      <w:r w:rsidRPr="00243C99">
        <w:rPr>
          <w:b/>
          <w:highlight w:val="yellow"/>
        </w:rPr>
        <w:lastRenderedPageBreak/>
        <w:t>Přílohy k návrhu smlouvy, kter</w:t>
      </w:r>
      <w:r>
        <w:rPr>
          <w:b/>
          <w:highlight w:val="yellow"/>
        </w:rPr>
        <w:t>é účastník zadávacího řízení</w:t>
      </w:r>
      <w:r w:rsidRPr="00243C99">
        <w:rPr>
          <w:b/>
          <w:highlight w:val="yellow"/>
        </w:rPr>
        <w:t xml:space="preserve"> předloží k nabídce:</w:t>
      </w:r>
    </w:p>
    <w:p w14:paraId="129867B7" w14:textId="77777777" w:rsidR="008B0E76" w:rsidRPr="00657E48" w:rsidRDefault="008B0E76" w:rsidP="008B0E76">
      <w:pPr>
        <w:outlineLvl w:val="0"/>
        <w:rPr>
          <w:highlight w:val="yellow"/>
        </w:rPr>
      </w:pPr>
      <w:r w:rsidRPr="00657E48">
        <w:rPr>
          <w:highlight w:val="yellow"/>
        </w:rPr>
        <w:t xml:space="preserve">Č. 1 – čestné prohlášení </w:t>
      </w:r>
      <w:r>
        <w:rPr>
          <w:highlight w:val="yellow"/>
        </w:rPr>
        <w:t>– s</w:t>
      </w:r>
      <w:r w:rsidRPr="00657E48">
        <w:rPr>
          <w:highlight w:val="yellow"/>
        </w:rPr>
        <w:t>eznam</w:t>
      </w:r>
      <w:r>
        <w:rPr>
          <w:highlight w:val="yellow"/>
        </w:rPr>
        <w:t xml:space="preserve"> pod</w:t>
      </w:r>
      <w:r w:rsidRPr="00657E48">
        <w:rPr>
          <w:highlight w:val="yellow"/>
        </w:rPr>
        <w:t>dodavatelů</w:t>
      </w:r>
    </w:p>
    <w:p w14:paraId="7BCF9944" w14:textId="77777777" w:rsidR="008B0E76" w:rsidRDefault="008B0E76" w:rsidP="008B0E76">
      <w:r w:rsidRPr="00657E48">
        <w:rPr>
          <w:highlight w:val="yellow"/>
        </w:rPr>
        <w:t>Č. 2 – oceněný soupis prací s výkazem výměr (položkový rozpočet)</w:t>
      </w:r>
    </w:p>
    <w:p w14:paraId="6637B1F9" w14:textId="77777777" w:rsidR="008B0E76" w:rsidRDefault="008B0E76" w:rsidP="008B0E76"/>
    <w:p w14:paraId="01B3896F" w14:textId="77777777" w:rsidR="008B0E76" w:rsidRPr="00F83167" w:rsidRDefault="008B0E76" w:rsidP="008B0E76">
      <w:pPr>
        <w:spacing w:after="120"/>
        <w:rPr>
          <w:b/>
        </w:rPr>
      </w:pPr>
      <w:r w:rsidRPr="00F83167">
        <w:rPr>
          <w:b/>
        </w:rPr>
        <w:t xml:space="preserve">Budoucí přílohy ke smlouvě – </w:t>
      </w:r>
      <w:r w:rsidRPr="001C2F27">
        <w:rPr>
          <w:b/>
          <w:highlight w:val="green"/>
        </w:rPr>
        <w:t>NEPŘIKLÁDAT K NABÍDCE</w:t>
      </w:r>
      <w:r w:rsidRPr="00F83167">
        <w:rPr>
          <w:b/>
        </w:rPr>
        <w:t xml:space="preserve"> – (budou přiloženy ke smlouvě s vybraným účastníkem zadávacího řízení):</w:t>
      </w:r>
    </w:p>
    <w:p w14:paraId="5FAC10FC" w14:textId="77777777" w:rsidR="008B0E76" w:rsidRPr="00172952" w:rsidRDefault="008B0E76" w:rsidP="008B0E76">
      <w:pPr>
        <w:outlineLvl w:val="0"/>
      </w:pPr>
      <w:r w:rsidRPr="00F83167">
        <w:t xml:space="preserve">Č. </w:t>
      </w:r>
      <w:r>
        <w:t>3</w:t>
      </w:r>
      <w:r w:rsidRPr="00F83167">
        <w:t xml:space="preserve"> – formulář změnového listu </w:t>
      </w:r>
    </w:p>
    <w:p w14:paraId="0BCE0683" w14:textId="142AA898" w:rsidR="00CB7C3A" w:rsidRPr="00172952" w:rsidRDefault="00CB7C3A" w:rsidP="00172952">
      <w:pPr>
        <w:outlineLvl w:val="0"/>
      </w:pPr>
    </w:p>
    <w:sectPr w:rsidR="00CB7C3A" w:rsidRPr="00172952" w:rsidSect="00243C99">
      <w:endnotePr>
        <w:numFmt w:val="decimal"/>
        <w:numStart w:val="0"/>
      </w:endnotePr>
      <w:type w:val="continuous"/>
      <w:pgSz w:w="11907" w:h="16840"/>
      <w:pgMar w:top="851" w:right="1418" w:bottom="993" w:left="1418" w:header="457" w:footer="41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7E9238" w14:textId="77777777" w:rsidR="00707B03" w:rsidRDefault="00707B03" w:rsidP="00583407">
      <w:r>
        <w:separator/>
      </w:r>
    </w:p>
  </w:endnote>
  <w:endnote w:type="continuationSeparator" w:id="0">
    <w:p w14:paraId="5549FA58" w14:textId="77777777" w:rsidR="00707B03" w:rsidRDefault="00707B03" w:rsidP="0058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vinion">
    <w:panose1 w:val="00000000000000000000"/>
    <w:charset w:val="02"/>
    <w:family w:val="swiss"/>
    <w:notTrueType/>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0AF4E" w14:textId="77777777" w:rsidR="007B3FAC" w:rsidRDefault="00707B03" w:rsidP="00583407">
    <w:pPr>
      <w:pStyle w:val="Zpat"/>
    </w:pPr>
    <w:r>
      <w:fldChar w:fldCharType="begin"/>
    </w:r>
    <w:r>
      <w:instrText xml:space="preserve">LHCS_fieldPAGE  \* MERGEFORMAT </w:instrText>
    </w:r>
    <w:r>
      <w:fldChar w:fldCharType="separate"/>
    </w:r>
    <w:r w:rsidR="007B3FAC">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0808"/>
      <w:docPartObj>
        <w:docPartGallery w:val="Page Numbers (Bottom of Page)"/>
        <w:docPartUnique/>
      </w:docPartObj>
    </w:sdtPr>
    <w:sdtEndPr/>
    <w:sdtContent>
      <w:p w14:paraId="6FD7FE4E" w14:textId="77777777" w:rsidR="007B3FAC" w:rsidRDefault="007B3FAC">
        <w:pPr>
          <w:pStyle w:val="Zpat"/>
          <w:jc w:val="center"/>
        </w:pPr>
        <w:r>
          <w:fldChar w:fldCharType="begin"/>
        </w:r>
        <w:r>
          <w:instrText xml:space="preserve"> PAGE   \* MERGEFORMAT </w:instrText>
        </w:r>
        <w:r>
          <w:fldChar w:fldCharType="separate"/>
        </w:r>
        <w:r w:rsidR="00B665E9">
          <w:rPr>
            <w:noProof/>
          </w:rPr>
          <w:t>21</w:t>
        </w:r>
        <w:r>
          <w:rPr>
            <w:noProof/>
          </w:rPr>
          <w:fldChar w:fldCharType="end"/>
        </w:r>
      </w:p>
    </w:sdtContent>
  </w:sdt>
  <w:p w14:paraId="4C43F0EB" w14:textId="77777777" w:rsidR="007B3FAC" w:rsidRDefault="007B3FAC" w:rsidP="005834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B0DC0" w14:textId="77777777" w:rsidR="00707B03" w:rsidRDefault="00707B03" w:rsidP="00583407">
      <w:r>
        <w:separator/>
      </w:r>
    </w:p>
  </w:footnote>
  <w:footnote w:type="continuationSeparator" w:id="0">
    <w:p w14:paraId="0CC0CBC9" w14:textId="77777777" w:rsidR="00707B03" w:rsidRDefault="00707B03" w:rsidP="00583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52669" w14:textId="77777777" w:rsidR="007B3FAC" w:rsidRDefault="007B3FAC">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37314"/>
    <w:multiLevelType w:val="hybridMultilevel"/>
    <w:tmpl w:val="6ABC1A6E"/>
    <w:lvl w:ilvl="0" w:tplc="364415AA">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nsid w:val="08DD38A8"/>
    <w:multiLevelType w:val="hybridMultilevel"/>
    <w:tmpl w:val="12C6B842"/>
    <w:lvl w:ilvl="0" w:tplc="6EB6A3EA">
      <w:start w:val="1"/>
      <w:numFmt w:val="lowerLetter"/>
      <w:lvlText w:val="%1)"/>
      <w:lvlJc w:val="left"/>
      <w:pPr>
        <w:tabs>
          <w:tab w:val="num" w:pos="360"/>
        </w:tabs>
        <w:ind w:left="0" w:firstLine="0"/>
      </w:pPr>
      <w:rPr>
        <w:rFonts w:ascii="Times New Roman" w:eastAsia="Times New Roman" w:hAnsi="Times New Roman" w:cs="Times New Roman"/>
      </w:rPr>
    </w:lvl>
    <w:lvl w:ilvl="1" w:tplc="04050003">
      <w:start w:val="1"/>
      <w:numFmt w:val="bullet"/>
      <w:lvlText w:val="o"/>
      <w:lvlJc w:val="left"/>
      <w:pPr>
        <w:tabs>
          <w:tab w:val="num" w:pos="1094"/>
        </w:tabs>
        <w:ind w:left="1094" w:hanging="360"/>
      </w:pPr>
      <w:rPr>
        <w:rFonts w:ascii="Courier New" w:hAnsi="Courier New" w:cs="Courier New" w:hint="default"/>
      </w:rPr>
    </w:lvl>
    <w:lvl w:ilvl="2" w:tplc="04050005" w:tentative="1">
      <w:start w:val="1"/>
      <w:numFmt w:val="bullet"/>
      <w:lvlText w:val=""/>
      <w:lvlJc w:val="left"/>
      <w:pPr>
        <w:tabs>
          <w:tab w:val="num" w:pos="1814"/>
        </w:tabs>
        <w:ind w:left="1814" w:hanging="360"/>
      </w:pPr>
      <w:rPr>
        <w:rFonts w:ascii="Wingdings" w:hAnsi="Wingdings" w:hint="default"/>
      </w:rPr>
    </w:lvl>
    <w:lvl w:ilvl="3" w:tplc="04050001" w:tentative="1">
      <w:start w:val="1"/>
      <w:numFmt w:val="bullet"/>
      <w:lvlText w:val=""/>
      <w:lvlJc w:val="left"/>
      <w:pPr>
        <w:tabs>
          <w:tab w:val="num" w:pos="2534"/>
        </w:tabs>
        <w:ind w:left="2534" w:hanging="360"/>
      </w:pPr>
      <w:rPr>
        <w:rFonts w:ascii="Symbol" w:hAnsi="Symbol" w:hint="default"/>
      </w:rPr>
    </w:lvl>
    <w:lvl w:ilvl="4" w:tplc="04050003" w:tentative="1">
      <w:start w:val="1"/>
      <w:numFmt w:val="bullet"/>
      <w:lvlText w:val="o"/>
      <w:lvlJc w:val="left"/>
      <w:pPr>
        <w:tabs>
          <w:tab w:val="num" w:pos="3254"/>
        </w:tabs>
        <w:ind w:left="3254" w:hanging="360"/>
      </w:pPr>
      <w:rPr>
        <w:rFonts w:ascii="Courier New" w:hAnsi="Courier New" w:cs="Courier New" w:hint="default"/>
      </w:rPr>
    </w:lvl>
    <w:lvl w:ilvl="5" w:tplc="04050005" w:tentative="1">
      <w:start w:val="1"/>
      <w:numFmt w:val="bullet"/>
      <w:lvlText w:val=""/>
      <w:lvlJc w:val="left"/>
      <w:pPr>
        <w:tabs>
          <w:tab w:val="num" w:pos="3974"/>
        </w:tabs>
        <w:ind w:left="3974" w:hanging="360"/>
      </w:pPr>
      <w:rPr>
        <w:rFonts w:ascii="Wingdings" w:hAnsi="Wingdings" w:hint="default"/>
      </w:rPr>
    </w:lvl>
    <w:lvl w:ilvl="6" w:tplc="04050001" w:tentative="1">
      <w:start w:val="1"/>
      <w:numFmt w:val="bullet"/>
      <w:lvlText w:val=""/>
      <w:lvlJc w:val="left"/>
      <w:pPr>
        <w:tabs>
          <w:tab w:val="num" w:pos="4694"/>
        </w:tabs>
        <w:ind w:left="4694" w:hanging="360"/>
      </w:pPr>
      <w:rPr>
        <w:rFonts w:ascii="Symbol" w:hAnsi="Symbol" w:hint="default"/>
      </w:rPr>
    </w:lvl>
    <w:lvl w:ilvl="7" w:tplc="04050003" w:tentative="1">
      <w:start w:val="1"/>
      <w:numFmt w:val="bullet"/>
      <w:lvlText w:val="o"/>
      <w:lvlJc w:val="left"/>
      <w:pPr>
        <w:tabs>
          <w:tab w:val="num" w:pos="5414"/>
        </w:tabs>
        <w:ind w:left="5414" w:hanging="360"/>
      </w:pPr>
      <w:rPr>
        <w:rFonts w:ascii="Courier New" w:hAnsi="Courier New" w:cs="Courier New" w:hint="default"/>
      </w:rPr>
    </w:lvl>
    <w:lvl w:ilvl="8" w:tplc="04050005" w:tentative="1">
      <w:start w:val="1"/>
      <w:numFmt w:val="bullet"/>
      <w:lvlText w:val=""/>
      <w:lvlJc w:val="left"/>
      <w:pPr>
        <w:tabs>
          <w:tab w:val="num" w:pos="6134"/>
        </w:tabs>
        <w:ind w:left="6134" w:hanging="360"/>
      </w:pPr>
      <w:rPr>
        <w:rFonts w:ascii="Wingdings" w:hAnsi="Wingdings" w:hint="default"/>
      </w:rPr>
    </w:lvl>
  </w:abstractNum>
  <w:abstractNum w:abstractNumId="2">
    <w:nsid w:val="0BB300E3"/>
    <w:multiLevelType w:val="hybridMultilevel"/>
    <w:tmpl w:val="46E41508"/>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6623C2"/>
    <w:multiLevelType w:val="multilevel"/>
    <w:tmpl w:val="B6846974"/>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06520D6"/>
    <w:multiLevelType w:val="hybridMultilevel"/>
    <w:tmpl w:val="2FBE0956"/>
    <w:lvl w:ilvl="0" w:tplc="7632E3C6">
      <w:start w:val="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0E136A3"/>
    <w:multiLevelType w:val="hybridMultilevel"/>
    <w:tmpl w:val="B6846974"/>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2A4430F"/>
    <w:multiLevelType w:val="hybridMultilevel"/>
    <w:tmpl w:val="C62290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806279"/>
    <w:multiLevelType w:val="hybridMultilevel"/>
    <w:tmpl w:val="CFD844B0"/>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F827C01"/>
    <w:multiLevelType w:val="hybridMultilevel"/>
    <w:tmpl w:val="3A5C5322"/>
    <w:lvl w:ilvl="0" w:tplc="D2CC66EE">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9">
    <w:nsid w:val="21F02DE5"/>
    <w:multiLevelType w:val="hybridMultilevel"/>
    <w:tmpl w:val="C3FE6A4E"/>
    <w:lvl w:ilvl="0" w:tplc="286E793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BA1BE4"/>
    <w:multiLevelType w:val="hybridMultilevel"/>
    <w:tmpl w:val="FFDC4224"/>
    <w:lvl w:ilvl="0" w:tplc="D120464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B4CC8"/>
    <w:multiLevelType w:val="hybridMultilevel"/>
    <w:tmpl w:val="B7B87C5A"/>
    <w:lvl w:ilvl="0" w:tplc="286E7936">
      <w:numFmt w:val="bullet"/>
      <w:lvlText w:val="-"/>
      <w:lvlJc w:val="left"/>
      <w:pPr>
        <w:ind w:left="862" w:hanging="360"/>
      </w:pPr>
      <w:rPr>
        <w:rFonts w:ascii="Calibri" w:eastAsia="Calibri" w:hAnsi="Calibri"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88B73DC"/>
    <w:multiLevelType w:val="hybridMultilevel"/>
    <w:tmpl w:val="B0CAD39A"/>
    <w:lvl w:ilvl="0" w:tplc="7D0E04CE">
      <w:start w:val="1"/>
      <w:numFmt w:val="lowerLetter"/>
      <w:lvlText w:val="%1)"/>
      <w:lvlJc w:val="left"/>
      <w:pPr>
        <w:tabs>
          <w:tab w:val="num" w:pos="346"/>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B6D743F"/>
    <w:multiLevelType w:val="hybridMultilevel"/>
    <w:tmpl w:val="A6B61DA0"/>
    <w:lvl w:ilvl="0" w:tplc="D8F4BF16">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4">
    <w:nsid w:val="486B61DB"/>
    <w:multiLevelType w:val="hybridMultilevel"/>
    <w:tmpl w:val="C652AC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86C0953"/>
    <w:multiLevelType w:val="hybridMultilevel"/>
    <w:tmpl w:val="C4EE74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9725BB4"/>
    <w:multiLevelType w:val="multilevel"/>
    <w:tmpl w:val="2FBE0956"/>
    <w:lvl w:ilvl="0">
      <w:start w:val="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0686524"/>
    <w:multiLevelType w:val="hybridMultilevel"/>
    <w:tmpl w:val="406A7B2E"/>
    <w:lvl w:ilvl="0" w:tplc="11567456">
      <w:start w:val="1"/>
      <w:numFmt w:val="lowerLetter"/>
      <w:lvlText w:val="%1)"/>
      <w:lvlJc w:val="left"/>
      <w:pPr>
        <w:tabs>
          <w:tab w:val="num" w:pos="346"/>
        </w:tabs>
        <w:ind w:left="0" w:firstLine="0"/>
      </w:pPr>
      <w:rPr>
        <w:rFonts w:ascii="Times New Roman" w:eastAsia="Times New Roman" w:hAnsi="Times New Roman" w:cs="Times New Roman"/>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18">
    <w:nsid w:val="5CC360AB"/>
    <w:multiLevelType w:val="hybridMultilevel"/>
    <w:tmpl w:val="C180035C"/>
    <w:lvl w:ilvl="0" w:tplc="269C9424">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EFB1B04"/>
    <w:multiLevelType w:val="hybridMultilevel"/>
    <w:tmpl w:val="3C40F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AA3B35"/>
    <w:multiLevelType w:val="hybridMultilevel"/>
    <w:tmpl w:val="719A85CE"/>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0C52F9E"/>
    <w:multiLevelType w:val="multilevel"/>
    <w:tmpl w:val="CFD844B0"/>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25220A2"/>
    <w:multiLevelType w:val="hybridMultilevel"/>
    <w:tmpl w:val="5A6069EC"/>
    <w:lvl w:ilvl="0" w:tplc="E5BCE4BC">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596"/>
        </w:tabs>
        <w:ind w:left="1596" w:hanging="360"/>
      </w:pPr>
    </w:lvl>
    <w:lvl w:ilvl="2" w:tplc="0405001B" w:tentative="1">
      <w:start w:val="1"/>
      <w:numFmt w:val="lowerRoman"/>
      <w:lvlText w:val="%3."/>
      <w:lvlJc w:val="right"/>
      <w:pPr>
        <w:tabs>
          <w:tab w:val="num" w:pos="2316"/>
        </w:tabs>
        <w:ind w:left="2316" w:hanging="180"/>
      </w:pPr>
    </w:lvl>
    <w:lvl w:ilvl="3" w:tplc="0405000F" w:tentative="1">
      <w:start w:val="1"/>
      <w:numFmt w:val="decimal"/>
      <w:lvlText w:val="%4."/>
      <w:lvlJc w:val="left"/>
      <w:pPr>
        <w:tabs>
          <w:tab w:val="num" w:pos="3036"/>
        </w:tabs>
        <w:ind w:left="3036" w:hanging="360"/>
      </w:pPr>
    </w:lvl>
    <w:lvl w:ilvl="4" w:tplc="04050019" w:tentative="1">
      <w:start w:val="1"/>
      <w:numFmt w:val="lowerLetter"/>
      <w:lvlText w:val="%5."/>
      <w:lvlJc w:val="left"/>
      <w:pPr>
        <w:tabs>
          <w:tab w:val="num" w:pos="3756"/>
        </w:tabs>
        <w:ind w:left="3756" w:hanging="360"/>
      </w:pPr>
    </w:lvl>
    <w:lvl w:ilvl="5" w:tplc="0405001B" w:tentative="1">
      <w:start w:val="1"/>
      <w:numFmt w:val="lowerRoman"/>
      <w:lvlText w:val="%6."/>
      <w:lvlJc w:val="right"/>
      <w:pPr>
        <w:tabs>
          <w:tab w:val="num" w:pos="4476"/>
        </w:tabs>
        <w:ind w:left="4476" w:hanging="180"/>
      </w:pPr>
    </w:lvl>
    <w:lvl w:ilvl="6" w:tplc="0405000F" w:tentative="1">
      <w:start w:val="1"/>
      <w:numFmt w:val="decimal"/>
      <w:lvlText w:val="%7."/>
      <w:lvlJc w:val="left"/>
      <w:pPr>
        <w:tabs>
          <w:tab w:val="num" w:pos="5196"/>
        </w:tabs>
        <w:ind w:left="5196" w:hanging="360"/>
      </w:pPr>
    </w:lvl>
    <w:lvl w:ilvl="7" w:tplc="04050019" w:tentative="1">
      <w:start w:val="1"/>
      <w:numFmt w:val="lowerLetter"/>
      <w:lvlText w:val="%8."/>
      <w:lvlJc w:val="left"/>
      <w:pPr>
        <w:tabs>
          <w:tab w:val="num" w:pos="5916"/>
        </w:tabs>
        <w:ind w:left="5916" w:hanging="360"/>
      </w:pPr>
    </w:lvl>
    <w:lvl w:ilvl="8" w:tplc="0405001B" w:tentative="1">
      <w:start w:val="1"/>
      <w:numFmt w:val="lowerRoman"/>
      <w:lvlText w:val="%9."/>
      <w:lvlJc w:val="right"/>
      <w:pPr>
        <w:tabs>
          <w:tab w:val="num" w:pos="6636"/>
        </w:tabs>
        <w:ind w:left="6636" w:hanging="180"/>
      </w:pPr>
    </w:lvl>
  </w:abstractNum>
  <w:abstractNum w:abstractNumId="23">
    <w:nsid w:val="66755CDB"/>
    <w:multiLevelType w:val="hybridMultilevel"/>
    <w:tmpl w:val="257EB610"/>
    <w:lvl w:ilvl="0" w:tplc="286E793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697D235C"/>
    <w:multiLevelType w:val="hybridMultilevel"/>
    <w:tmpl w:val="CFAC7154"/>
    <w:lvl w:ilvl="0" w:tplc="FDC86834">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num w:numId="1">
    <w:abstractNumId w:val="7"/>
  </w:num>
  <w:num w:numId="2">
    <w:abstractNumId w:val="21"/>
  </w:num>
  <w:num w:numId="3">
    <w:abstractNumId w:val="2"/>
  </w:num>
  <w:num w:numId="4">
    <w:abstractNumId w:val="5"/>
  </w:num>
  <w:num w:numId="5">
    <w:abstractNumId w:val="4"/>
  </w:num>
  <w:num w:numId="6">
    <w:abstractNumId w:val="24"/>
  </w:num>
  <w:num w:numId="7">
    <w:abstractNumId w:val="13"/>
  </w:num>
  <w:num w:numId="8">
    <w:abstractNumId w:val="12"/>
  </w:num>
  <w:num w:numId="9">
    <w:abstractNumId w:val="8"/>
  </w:num>
  <w:num w:numId="10">
    <w:abstractNumId w:val="22"/>
  </w:num>
  <w:num w:numId="11">
    <w:abstractNumId w:val="16"/>
  </w:num>
  <w:num w:numId="12">
    <w:abstractNumId w:val="17"/>
  </w:num>
  <w:num w:numId="13">
    <w:abstractNumId w:val="0"/>
  </w:num>
  <w:num w:numId="14">
    <w:abstractNumId w:val="3"/>
  </w:num>
  <w:num w:numId="15">
    <w:abstractNumId w:val="1"/>
  </w:num>
  <w:num w:numId="16">
    <w:abstractNumId w:val="18"/>
  </w:num>
  <w:num w:numId="17">
    <w:abstractNumId w:val="19"/>
  </w:num>
  <w:num w:numId="18">
    <w:abstractNumId w:val="9"/>
  </w:num>
  <w:num w:numId="19">
    <w:abstractNumId w:val="23"/>
  </w:num>
  <w:num w:numId="20">
    <w:abstractNumId w:val="11"/>
  </w:num>
  <w:num w:numId="21">
    <w:abstractNumId w:val="10"/>
  </w:num>
  <w:num w:numId="22">
    <w:abstractNumId w:val="6"/>
  </w:num>
  <w:num w:numId="23">
    <w:abstractNumId w:val="15"/>
  </w:num>
  <w:num w:numId="24">
    <w:abstractNumId w:val="14"/>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595"/>
    <w:rsid w:val="000005AD"/>
    <w:rsid w:val="00000E73"/>
    <w:rsid w:val="00004630"/>
    <w:rsid w:val="00004D40"/>
    <w:rsid w:val="00006533"/>
    <w:rsid w:val="000072CB"/>
    <w:rsid w:val="00010E5B"/>
    <w:rsid w:val="00011EC5"/>
    <w:rsid w:val="00012066"/>
    <w:rsid w:val="00012D5C"/>
    <w:rsid w:val="00013811"/>
    <w:rsid w:val="00016684"/>
    <w:rsid w:val="00021740"/>
    <w:rsid w:val="00022470"/>
    <w:rsid w:val="00022C94"/>
    <w:rsid w:val="00024A30"/>
    <w:rsid w:val="00025ACE"/>
    <w:rsid w:val="00025DC0"/>
    <w:rsid w:val="00025DC6"/>
    <w:rsid w:val="0002666C"/>
    <w:rsid w:val="00033F8A"/>
    <w:rsid w:val="0003562B"/>
    <w:rsid w:val="00037CA9"/>
    <w:rsid w:val="00041AAB"/>
    <w:rsid w:val="00042583"/>
    <w:rsid w:val="00043B71"/>
    <w:rsid w:val="00043D34"/>
    <w:rsid w:val="00044442"/>
    <w:rsid w:val="00044499"/>
    <w:rsid w:val="00047BD2"/>
    <w:rsid w:val="00054124"/>
    <w:rsid w:val="00061586"/>
    <w:rsid w:val="00063B63"/>
    <w:rsid w:val="0006485B"/>
    <w:rsid w:val="00067179"/>
    <w:rsid w:val="00067741"/>
    <w:rsid w:val="0007244A"/>
    <w:rsid w:val="00074576"/>
    <w:rsid w:val="00075636"/>
    <w:rsid w:val="00075B28"/>
    <w:rsid w:val="000804E2"/>
    <w:rsid w:val="000826E9"/>
    <w:rsid w:val="0008458B"/>
    <w:rsid w:val="000845EC"/>
    <w:rsid w:val="00084980"/>
    <w:rsid w:val="00085BB0"/>
    <w:rsid w:val="0008752A"/>
    <w:rsid w:val="00087623"/>
    <w:rsid w:val="000905AB"/>
    <w:rsid w:val="000914E9"/>
    <w:rsid w:val="00092CAF"/>
    <w:rsid w:val="00095FDA"/>
    <w:rsid w:val="000977F2"/>
    <w:rsid w:val="00097B18"/>
    <w:rsid w:val="000A08DC"/>
    <w:rsid w:val="000A529B"/>
    <w:rsid w:val="000A5595"/>
    <w:rsid w:val="000B0F70"/>
    <w:rsid w:val="000B1724"/>
    <w:rsid w:val="000B4586"/>
    <w:rsid w:val="000C0FFF"/>
    <w:rsid w:val="000C4214"/>
    <w:rsid w:val="000C470D"/>
    <w:rsid w:val="000C642B"/>
    <w:rsid w:val="000D46B6"/>
    <w:rsid w:val="000D798C"/>
    <w:rsid w:val="000D7CF3"/>
    <w:rsid w:val="000E0BEB"/>
    <w:rsid w:val="000E319E"/>
    <w:rsid w:val="000E323F"/>
    <w:rsid w:val="000E3AE3"/>
    <w:rsid w:val="000E3ED5"/>
    <w:rsid w:val="000F1282"/>
    <w:rsid w:val="000F2243"/>
    <w:rsid w:val="000F340D"/>
    <w:rsid w:val="000F4DBB"/>
    <w:rsid w:val="001028B6"/>
    <w:rsid w:val="001042B1"/>
    <w:rsid w:val="00111931"/>
    <w:rsid w:val="00115E75"/>
    <w:rsid w:val="00117989"/>
    <w:rsid w:val="00117A74"/>
    <w:rsid w:val="001200A6"/>
    <w:rsid w:val="001219AA"/>
    <w:rsid w:val="00122014"/>
    <w:rsid w:val="001238BA"/>
    <w:rsid w:val="00123986"/>
    <w:rsid w:val="00123B81"/>
    <w:rsid w:val="001243BB"/>
    <w:rsid w:val="00125931"/>
    <w:rsid w:val="00126F43"/>
    <w:rsid w:val="00130D30"/>
    <w:rsid w:val="0013149F"/>
    <w:rsid w:val="00131C40"/>
    <w:rsid w:val="00134652"/>
    <w:rsid w:val="001358BD"/>
    <w:rsid w:val="00135AE3"/>
    <w:rsid w:val="00140E85"/>
    <w:rsid w:val="001444D6"/>
    <w:rsid w:val="00144B74"/>
    <w:rsid w:val="001466BD"/>
    <w:rsid w:val="001478FD"/>
    <w:rsid w:val="001510B0"/>
    <w:rsid w:val="001546AA"/>
    <w:rsid w:val="00155924"/>
    <w:rsid w:val="00156E67"/>
    <w:rsid w:val="001619A1"/>
    <w:rsid w:val="001625E6"/>
    <w:rsid w:val="00162983"/>
    <w:rsid w:val="00165D7E"/>
    <w:rsid w:val="00170F19"/>
    <w:rsid w:val="00171BC1"/>
    <w:rsid w:val="00172952"/>
    <w:rsid w:val="00172FAE"/>
    <w:rsid w:val="00173704"/>
    <w:rsid w:val="00174867"/>
    <w:rsid w:val="0017583E"/>
    <w:rsid w:val="00175B58"/>
    <w:rsid w:val="00176D63"/>
    <w:rsid w:val="001838B7"/>
    <w:rsid w:val="00184468"/>
    <w:rsid w:val="001848FD"/>
    <w:rsid w:val="001849B9"/>
    <w:rsid w:val="0018558F"/>
    <w:rsid w:val="00187F3B"/>
    <w:rsid w:val="001917F3"/>
    <w:rsid w:val="001928CA"/>
    <w:rsid w:val="00192FB7"/>
    <w:rsid w:val="00193C58"/>
    <w:rsid w:val="00195B9D"/>
    <w:rsid w:val="00195C97"/>
    <w:rsid w:val="00197856"/>
    <w:rsid w:val="001A28DA"/>
    <w:rsid w:val="001B08AB"/>
    <w:rsid w:val="001B1435"/>
    <w:rsid w:val="001B2595"/>
    <w:rsid w:val="001B6A20"/>
    <w:rsid w:val="001B7BED"/>
    <w:rsid w:val="001C1C90"/>
    <w:rsid w:val="001C2F27"/>
    <w:rsid w:val="001C4C08"/>
    <w:rsid w:val="001C56BC"/>
    <w:rsid w:val="001C6F24"/>
    <w:rsid w:val="001C7CC2"/>
    <w:rsid w:val="001D1B6E"/>
    <w:rsid w:val="001D1E42"/>
    <w:rsid w:val="001D381D"/>
    <w:rsid w:val="001D729C"/>
    <w:rsid w:val="001D7972"/>
    <w:rsid w:val="001E123B"/>
    <w:rsid w:val="001E2A72"/>
    <w:rsid w:val="001F0137"/>
    <w:rsid w:val="001F3CC4"/>
    <w:rsid w:val="001F446B"/>
    <w:rsid w:val="001F446F"/>
    <w:rsid w:val="001F48DE"/>
    <w:rsid w:val="001F53F4"/>
    <w:rsid w:val="00200B2D"/>
    <w:rsid w:val="00200D22"/>
    <w:rsid w:val="002010A2"/>
    <w:rsid w:val="002024AB"/>
    <w:rsid w:val="00202727"/>
    <w:rsid w:val="00202D54"/>
    <w:rsid w:val="00202E42"/>
    <w:rsid w:val="00204F66"/>
    <w:rsid w:val="002073F7"/>
    <w:rsid w:val="0020778C"/>
    <w:rsid w:val="00212337"/>
    <w:rsid w:val="0021244F"/>
    <w:rsid w:val="00212BFE"/>
    <w:rsid w:val="00214F05"/>
    <w:rsid w:val="00214F5B"/>
    <w:rsid w:val="0021793E"/>
    <w:rsid w:val="002215D1"/>
    <w:rsid w:val="002248F0"/>
    <w:rsid w:val="002252BE"/>
    <w:rsid w:val="00225455"/>
    <w:rsid w:val="00227D85"/>
    <w:rsid w:val="002320E5"/>
    <w:rsid w:val="0023254B"/>
    <w:rsid w:val="00233524"/>
    <w:rsid w:val="00237710"/>
    <w:rsid w:val="00240421"/>
    <w:rsid w:val="002432E8"/>
    <w:rsid w:val="00243C99"/>
    <w:rsid w:val="002460D6"/>
    <w:rsid w:val="00247D7D"/>
    <w:rsid w:val="0025138A"/>
    <w:rsid w:val="002549F1"/>
    <w:rsid w:val="00256B98"/>
    <w:rsid w:val="00257EC0"/>
    <w:rsid w:val="002600C8"/>
    <w:rsid w:val="00260279"/>
    <w:rsid w:val="00261A63"/>
    <w:rsid w:val="00262EC4"/>
    <w:rsid w:val="0026624A"/>
    <w:rsid w:val="0026634E"/>
    <w:rsid w:val="002664E6"/>
    <w:rsid w:val="00266AC1"/>
    <w:rsid w:val="002673CA"/>
    <w:rsid w:val="00270A03"/>
    <w:rsid w:val="00272445"/>
    <w:rsid w:val="00272920"/>
    <w:rsid w:val="00273EB2"/>
    <w:rsid w:val="002760C8"/>
    <w:rsid w:val="002768A7"/>
    <w:rsid w:val="002805EF"/>
    <w:rsid w:val="0028070C"/>
    <w:rsid w:val="002834D5"/>
    <w:rsid w:val="00284067"/>
    <w:rsid w:val="00286617"/>
    <w:rsid w:val="00286750"/>
    <w:rsid w:val="00287BF2"/>
    <w:rsid w:val="002924A0"/>
    <w:rsid w:val="00292EFD"/>
    <w:rsid w:val="002939F6"/>
    <w:rsid w:val="00294DE2"/>
    <w:rsid w:val="00295AA3"/>
    <w:rsid w:val="002963B9"/>
    <w:rsid w:val="00297B2F"/>
    <w:rsid w:val="002A0945"/>
    <w:rsid w:val="002A2FC0"/>
    <w:rsid w:val="002A3F84"/>
    <w:rsid w:val="002A499D"/>
    <w:rsid w:val="002A598B"/>
    <w:rsid w:val="002A5DDE"/>
    <w:rsid w:val="002A5F0D"/>
    <w:rsid w:val="002A653F"/>
    <w:rsid w:val="002A7572"/>
    <w:rsid w:val="002B2326"/>
    <w:rsid w:val="002B2974"/>
    <w:rsid w:val="002B2FEE"/>
    <w:rsid w:val="002B37AE"/>
    <w:rsid w:val="002B473B"/>
    <w:rsid w:val="002B611D"/>
    <w:rsid w:val="002B6707"/>
    <w:rsid w:val="002B6CBD"/>
    <w:rsid w:val="002B7A35"/>
    <w:rsid w:val="002B7F9A"/>
    <w:rsid w:val="002C12FF"/>
    <w:rsid w:val="002C2BB8"/>
    <w:rsid w:val="002C3121"/>
    <w:rsid w:val="002C4696"/>
    <w:rsid w:val="002C7576"/>
    <w:rsid w:val="002D1284"/>
    <w:rsid w:val="002D17E8"/>
    <w:rsid w:val="002D2DE6"/>
    <w:rsid w:val="002D3406"/>
    <w:rsid w:val="002D5B50"/>
    <w:rsid w:val="002D5DA6"/>
    <w:rsid w:val="002D79EC"/>
    <w:rsid w:val="002D7C7C"/>
    <w:rsid w:val="002E4E62"/>
    <w:rsid w:val="002F1007"/>
    <w:rsid w:val="002F2251"/>
    <w:rsid w:val="002F26EE"/>
    <w:rsid w:val="002F3CA9"/>
    <w:rsid w:val="00301A43"/>
    <w:rsid w:val="00305238"/>
    <w:rsid w:val="00313308"/>
    <w:rsid w:val="00313343"/>
    <w:rsid w:val="00317C04"/>
    <w:rsid w:val="003219FB"/>
    <w:rsid w:val="00322009"/>
    <w:rsid w:val="00327CDE"/>
    <w:rsid w:val="00333934"/>
    <w:rsid w:val="00334169"/>
    <w:rsid w:val="00335F86"/>
    <w:rsid w:val="00342DE2"/>
    <w:rsid w:val="003432F4"/>
    <w:rsid w:val="003464D0"/>
    <w:rsid w:val="00346868"/>
    <w:rsid w:val="00351D21"/>
    <w:rsid w:val="00351E61"/>
    <w:rsid w:val="003548A7"/>
    <w:rsid w:val="00355791"/>
    <w:rsid w:val="0035582A"/>
    <w:rsid w:val="00356996"/>
    <w:rsid w:val="00357C90"/>
    <w:rsid w:val="003600D8"/>
    <w:rsid w:val="003602D8"/>
    <w:rsid w:val="0036042A"/>
    <w:rsid w:val="00366400"/>
    <w:rsid w:val="00367FD7"/>
    <w:rsid w:val="00373B8F"/>
    <w:rsid w:val="00377F9C"/>
    <w:rsid w:val="003807C3"/>
    <w:rsid w:val="00383105"/>
    <w:rsid w:val="00383EE0"/>
    <w:rsid w:val="00384355"/>
    <w:rsid w:val="00384CB9"/>
    <w:rsid w:val="003917D0"/>
    <w:rsid w:val="00392D33"/>
    <w:rsid w:val="003937B0"/>
    <w:rsid w:val="003946FA"/>
    <w:rsid w:val="00395E2C"/>
    <w:rsid w:val="00396EF7"/>
    <w:rsid w:val="00397C45"/>
    <w:rsid w:val="003A0766"/>
    <w:rsid w:val="003A1881"/>
    <w:rsid w:val="003A18EC"/>
    <w:rsid w:val="003A3873"/>
    <w:rsid w:val="003A4C2D"/>
    <w:rsid w:val="003A4DA1"/>
    <w:rsid w:val="003B01AD"/>
    <w:rsid w:val="003B2AB0"/>
    <w:rsid w:val="003B46AA"/>
    <w:rsid w:val="003B551A"/>
    <w:rsid w:val="003C06EE"/>
    <w:rsid w:val="003C1459"/>
    <w:rsid w:val="003C4799"/>
    <w:rsid w:val="003C5B26"/>
    <w:rsid w:val="003C6008"/>
    <w:rsid w:val="003D163C"/>
    <w:rsid w:val="003D2FC6"/>
    <w:rsid w:val="003D62E1"/>
    <w:rsid w:val="003D6597"/>
    <w:rsid w:val="003D73BA"/>
    <w:rsid w:val="003E0491"/>
    <w:rsid w:val="003E249B"/>
    <w:rsid w:val="003E2FD2"/>
    <w:rsid w:val="003E6B0A"/>
    <w:rsid w:val="003F034A"/>
    <w:rsid w:val="003F4828"/>
    <w:rsid w:val="003F656D"/>
    <w:rsid w:val="003F712F"/>
    <w:rsid w:val="00402A96"/>
    <w:rsid w:val="004040AA"/>
    <w:rsid w:val="00404A4E"/>
    <w:rsid w:val="00405187"/>
    <w:rsid w:val="004112D2"/>
    <w:rsid w:val="0041253F"/>
    <w:rsid w:val="00414D95"/>
    <w:rsid w:val="00415E33"/>
    <w:rsid w:val="00424EED"/>
    <w:rsid w:val="00431BB6"/>
    <w:rsid w:val="0043418E"/>
    <w:rsid w:val="0043423A"/>
    <w:rsid w:val="00434F94"/>
    <w:rsid w:val="00436543"/>
    <w:rsid w:val="00437387"/>
    <w:rsid w:val="00441C26"/>
    <w:rsid w:val="00442F06"/>
    <w:rsid w:val="0044329B"/>
    <w:rsid w:val="0044373A"/>
    <w:rsid w:val="0044383D"/>
    <w:rsid w:val="00444195"/>
    <w:rsid w:val="00444AA0"/>
    <w:rsid w:val="00445988"/>
    <w:rsid w:val="00446865"/>
    <w:rsid w:val="00450FB6"/>
    <w:rsid w:val="00451DA8"/>
    <w:rsid w:val="00456CB4"/>
    <w:rsid w:val="00460230"/>
    <w:rsid w:val="0046033B"/>
    <w:rsid w:val="0046361B"/>
    <w:rsid w:val="00464EB1"/>
    <w:rsid w:val="00465691"/>
    <w:rsid w:val="00465D73"/>
    <w:rsid w:val="00472385"/>
    <w:rsid w:val="0047292F"/>
    <w:rsid w:val="00472DEA"/>
    <w:rsid w:val="004732ED"/>
    <w:rsid w:val="004747C1"/>
    <w:rsid w:val="0047510B"/>
    <w:rsid w:val="00475C0E"/>
    <w:rsid w:val="00476F35"/>
    <w:rsid w:val="00481966"/>
    <w:rsid w:val="0048235E"/>
    <w:rsid w:val="0048630B"/>
    <w:rsid w:val="00486717"/>
    <w:rsid w:val="004878A0"/>
    <w:rsid w:val="00490752"/>
    <w:rsid w:val="004917E6"/>
    <w:rsid w:val="00491DB3"/>
    <w:rsid w:val="0049421D"/>
    <w:rsid w:val="004964E7"/>
    <w:rsid w:val="00497F99"/>
    <w:rsid w:val="004A42D2"/>
    <w:rsid w:val="004A4A5E"/>
    <w:rsid w:val="004A4B1A"/>
    <w:rsid w:val="004B0895"/>
    <w:rsid w:val="004B0FE0"/>
    <w:rsid w:val="004B1C57"/>
    <w:rsid w:val="004B4113"/>
    <w:rsid w:val="004B69CA"/>
    <w:rsid w:val="004B757C"/>
    <w:rsid w:val="004C08F2"/>
    <w:rsid w:val="004C0AED"/>
    <w:rsid w:val="004C162A"/>
    <w:rsid w:val="004C2A5B"/>
    <w:rsid w:val="004C411C"/>
    <w:rsid w:val="004C60FE"/>
    <w:rsid w:val="004C7ED1"/>
    <w:rsid w:val="004D03BC"/>
    <w:rsid w:val="004D0505"/>
    <w:rsid w:val="004D08DD"/>
    <w:rsid w:val="004D0D1C"/>
    <w:rsid w:val="004D0FFD"/>
    <w:rsid w:val="004D19AE"/>
    <w:rsid w:val="004D64A7"/>
    <w:rsid w:val="004D7F2D"/>
    <w:rsid w:val="004D7F42"/>
    <w:rsid w:val="004E1963"/>
    <w:rsid w:val="004E1FD4"/>
    <w:rsid w:val="004E3998"/>
    <w:rsid w:val="004E4261"/>
    <w:rsid w:val="004E5389"/>
    <w:rsid w:val="004E5DB8"/>
    <w:rsid w:val="004E66CA"/>
    <w:rsid w:val="004E7052"/>
    <w:rsid w:val="004F0181"/>
    <w:rsid w:val="004F03B8"/>
    <w:rsid w:val="004F41BE"/>
    <w:rsid w:val="004F7D39"/>
    <w:rsid w:val="00502167"/>
    <w:rsid w:val="00503311"/>
    <w:rsid w:val="0050482F"/>
    <w:rsid w:val="00506E2B"/>
    <w:rsid w:val="00510BFB"/>
    <w:rsid w:val="00512287"/>
    <w:rsid w:val="00513787"/>
    <w:rsid w:val="00517404"/>
    <w:rsid w:val="005200C3"/>
    <w:rsid w:val="005201B5"/>
    <w:rsid w:val="00522D62"/>
    <w:rsid w:val="005242C0"/>
    <w:rsid w:val="00524F77"/>
    <w:rsid w:val="005262A1"/>
    <w:rsid w:val="00530F8B"/>
    <w:rsid w:val="00531259"/>
    <w:rsid w:val="00533113"/>
    <w:rsid w:val="00533ED2"/>
    <w:rsid w:val="0053485D"/>
    <w:rsid w:val="0053540A"/>
    <w:rsid w:val="0053620C"/>
    <w:rsid w:val="00541493"/>
    <w:rsid w:val="00552801"/>
    <w:rsid w:val="005607D9"/>
    <w:rsid w:val="00563849"/>
    <w:rsid w:val="005644EC"/>
    <w:rsid w:val="0056565D"/>
    <w:rsid w:val="00567704"/>
    <w:rsid w:val="0057064D"/>
    <w:rsid w:val="00571855"/>
    <w:rsid w:val="00572731"/>
    <w:rsid w:val="00572BE4"/>
    <w:rsid w:val="005731C6"/>
    <w:rsid w:val="00575FAA"/>
    <w:rsid w:val="005760BB"/>
    <w:rsid w:val="0057646F"/>
    <w:rsid w:val="00577ABD"/>
    <w:rsid w:val="00581158"/>
    <w:rsid w:val="00583407"/>
    <w:rsid w:val="005836C1"/>
    <w:rsid w:val="00583826"/>
    <w:rsid w:val="00583BFA"/>
    <w:rsid w:val="0058440F"/>
    <w:rsid w:val="0058733A"/>
    <w:rsid w:val="005935A8"/>
    <w:rsid w:val="005941B7"/>
    <w:rsid w:val="00595F04"/>
    <w:rsid w:val="00596308"/>
    <w:rsid w:val="005A18BC"/>
    <w:rsid w:val="005B140C"/>
    <w:rsid w:val="005B1F5F"/>
    <w:rsid w:val="005B20DE"/>
    <w:rsid w:val="005B4BD2"/>
    <w:rsid w:val="005B5286"/>
    <w:rsid w:val="005C1134"/>
    <w:rsid w:val="005C14DE"/>
    <w:rsid w:val="005C37C2"/>
    <w:rsid w:val="005C4EAE"/>
    <w:rsid w:val="005C6417"/>
    <w:rsid w:val="005C6C72"/>
    <w:rsid w:val="005D483B"/>
    <w:rsid w:val="005D768D"/>
    <w:rsid w:val="005E07F4"/>
    <w:rsid w:val="005E2900"/>
    <w:rsid w:val="005E5D8E"/>
    <w:rsid w:val="005F08D4"/>
    <w:rsid w:val="005F227C"/>
    <w:rsid w:val="005F35E2"/>
    <w:rsid w:val="005F7861"/>
    <w:rsid w:val="00600A0C"/>
    <w:rsid w:val="00601CCD"/>
    <w:rsid w:val="006063FB"/>
    <w:rsid w:val="00611915"/>
    <w:rsid w:val="00614BA8"/>
    <w:rsid w:val="00617165"/>
    <w:rsid w:val="00620423"/>
    <w:rsid w:val="006207B0"/>
    <w:rsid w:val="00620A52"/>
    <w:rsid w:val="00623013"/>
    <w:rsid w:val="00625003"/>
    <w:rsid w:val="0062531A"/>
    <w:rsid w:val="00626E92"/>
    <w:rsid w:val="00627879"/>
    <w:rsid w:val="00627D82"/>
    <w:rsid w:val="00627E6A"/>
    <w:rsid w:val="00631F1D"/>
    <w:rsid w:val="006320AB"/>
    <w:rsid w:val="0063258D"/>
    <w:rsid w:val="00632B4E"/>
    <w:rsid w:val="0063502E"/>
    <w:rsid w:val="00635912"/>
    <w:rsid w:val="0063744B"/>
    <w:rsid w:val="0064335B"/>
    <w:rsid w:val="00645054"/>
    <w:rsid w:val="0064533A"/>
    <w:rsid w:val="00650020"/>
    <w:rsid w:val="00650173"/>
    <w:rsid w:val="00651DDA"/>
    <w:rsid w:val="00652561"/>
    <w:rsid w:val="00653DE1"/>
    <w:rsid w:val="00657E48"/>
    <w:rsid w:val="00660562"/>
    <w:rsid w:val="00660CD7"/>
    <w:rsid w:val="00662F7F"/>
    <w:rsid w:val="00663BFA"/>
    <w:rsid w:val="00663D43"/>
    <w:rsid w:val="00664127"/>
    <w:rsid w:val="00664F5E"/>
    <w:rsid w:val="006667F2"/>
    <w:rsid w:val="00670DCE"/>
    <w:rsid w:val="00672B2A"/>
    <w:rsid w:val="00672CE3"/>
    <w:rsid w:val="0067395E"/>
    <w:rsid w:val="0067412E"/>
    <w:rsid w:val="00680698"/>
    <w:rsid w:val="00680DE9"/>
    <w:rsid w:val="006832B5"/>
    <w:rsid w:val="006847E2"/>
    <w:rsid w:val="0068501B"/>
    <w:rsid w:val="006909BF"/>
    <w:rsid w:val="00690F3D"/>
    <w:rsid w:val="006929FC"/>
    <w:rsid w:val="00692E12"/>
    <w:rsid w:val="006948D3"/>
    <w:rsid w:val="006A3534"/>
    <w:rsid w:val="006A3AE7"/>
    <w:rsid w:val="006A3BCB"/>
    <w:rsid w:val="006A3E40"/>
    <w:rsid w:val="006A5E0E"/>
    <w:rsid w:val="006B16F9"/>
    <w:rsid w:val="006B1DA7"/>
    <w:rsid w:val="006B2285"/>
    <w:rsid w:val="006B23AB"/>
    <w:rsid w:val="006B3704"/>
    <w:rsid w:val="006B53DC"/>
    <w:rsid w:val="006B6893"/>
    <w:rsid w:val="006B6EA2"/>
    <w:rsid w:val="006C1DD1"/>
    <w:rsid w:val="006C216B"/>
    <w:rsid w:val="006C22D5"/>
    <w:rsid w:val="006C4343"/>
    <w:rsid w:val="006C7E56"/>
    <w:rsid w:val="006D0473"/>
    <w:rsid w:val="006D0E80"/>
    <w:rsid w:val="006D1229"/>
    <w:rsid w:val="006D6605"/>
    <w:rsid w:val="006E4038"/>
    <w:rsid w:val="006F0107"/>
    <w:rsid w:val="006F0E08"/>
    <w:rsid w:val="006F1C23"/>
    <w:rsid w:val="006F2A08"/>
    <w:rsid w:val="006F702F"/>
    <w:rsid w:val="006F7836"/>
    <w:rsid w:val="007002B2"/>
    <w:rsid w:val="00700F80"/>
    <w:rsid w:val="00704DA0"/>
    <w:rsid w:val="0070504C"/>
    <w:rsid w:val="00707B03"/>
    <w:rsid w:val="00707CE7"/>
    <w:rsid w:val="007108F2"/>
    <w:rsid w:val="00710913"/>
    <w:rsid w:val="00712192"/>
    <w:rsid w:val="007123A1"/>
    <w:rsid w:val="00712EFF"/>
    <w:rsid w:val="00713786"/>
    <w:rsid w:val="0071655B"/>
    <w:rsid w:val="00717C97"/>
    <w:rsid w:val="00721AE5"/>
    <w:rsid w:val="00724638"/>
    <w:rsid w:val="00727300"/>
    <w:rsid w:val="007277C7"/>
    <w:rsid w:val="00730CD0"/>
    <w:rsid w:val="007320E9"/>
    <w:rsid w:val="00733320"/>
    <w:rsid w:val="00733820"/>
    <w:rsid w:val="00735143"/>
    <w:rsid w:val="00735D61"/>
    <w:rsid w:val="00741149"/>
    <w:rsid w:val="007420B5"/>
    <w:rsid w:val="00742A04"/>
    <w:rsid w:val="00744639"/>
    <w:rsid w:val="00746949"/>
    <w:rsid w:val="00754016"/>
    <w:rsid w:val="00756DB3"/>
    <w:rsid w:val="0076073F"/>
    <w:rsid w:val="0076466A"/>
    <w:rsid w:val="007670F4"/>
    <w:rsid w:val="007705AA"/>
    <w:rsid w:val="00770ED6"/>
    <w:rsid w:val="00770FD3"/>
    <w:rsid w:val="0077151C"/>
    <w:rsid w:val="007740CC"/>
    <w:rsid w:val="007774CB"/>
    <w:rsid w:val="00780036"/>
    <w:rsid w:val="00781AB6"/>
    <w:rsid w:val="00781CFB"/>
    <w:rsid w:val="007845FD"/>
    <w:rsid w:val="0078473E"/>
    <w:rsid w:val="00787697"/>
    <w:rsid w:val="007877BA"/>
    <w:rsid w:val="00790224"/>
    <w:rsid w:val="007930F1"/>
    <w:rsid w:val="00794E30"/>
    <w:rsid w:val="00796721"/>
    <w:rsid w:val="00797AFE"/>
    <w:rsid w:val="007A113B"/>
    <w:rsid w:val="007A3F05"/>
    <w:rsid w:val="007A5347"/>
    <w:rsid w:val="007A75A9"/>
    <w:rsid w:val="007B1348"/>
    <w:rsid w:val="007B20E4"/>
    <w:rsid w:val="007B364C"/>
    <w:rsid w:val="007B3ED0"/>
    <w:rsid w:val="007B3FAC"/>
    <w:rsid w:val="007B5526"/>
    <w:rsid w:val="007B6BCC"/>
    <w:rsid w:val="007B7F25"/>
    <w:rsid w:val="007C0598"/>
    <w:rsid w:val="007C1CFB"/>
    <w:rsid w:val="007C414F"/>
    <w:rsid w:val="007C45F6"/>
    <w:rsid w:val="007C79AF"/>
    <w:rsid w:val="007D06CF"/>
    <w:rsid w:val="007D0C82"/>
    <w:rsid w:val="007D4AFF"/>
    <w:rsid w:val="007D5327"/>
    <w:rsid w:val="007D6E52"/>
    <w:rsid w:val="007D7FE0"/>
    <w:rsid w:val="007E17DD"/>
    <w:rsid w:val="007E2D54"/>
    <w:rsid w:val="007E3C1A"/>
    <w:rsid w:val="007E53C4"/>
    <w:rsid w:val="007E70FF"/>
    <w:rsid w:val="007F12D2"/>
    <w:rsid w:val="007F36B6"/>
    <w:rsid w:val="007F5444"/>
    <w:rsid w:val="007F65AA"/>
    <w:rsid w:val="008026DE"/>
    <w:rsid w:val="00803AC4"/>
    <w:rsid w:val="008048D3"/>
    <w:rsid w:val="00804F66"/>
    <w:rsid w:val="008064BD"/>
    <w:rsid w:val="0080789F"/>
    <w:rsid w:val="008103CF"/>
    <w:rsid w:val="00811E91"/>
    <w:rsid w:val="00816001"/>
    <w:rsid w:val="0081600B"/>
    <w:rsid w:val="008168C0"/>
    <w:rsid w:val="008176C2"/>
    <w:rsid w:val="00823006"/>
    <w:rsid w:val="008234E8"/>
    <w:rsid w:val="00825EC3"/>
    <w:rsid w:val="0082775C"/>
    <w:rsid w:val="00827E44"/>
    <w:rsid w:val="00830F2C"/>
    <w:rsid w:val="00837948"/>
    <w:rsid w:val="0084183C"/>
    <w:rsid w:val="008425D8"/>
    <w:rsid w:val="0084341B"/>
    <w:rsid w:val="00844627"/>
    <w:rsid w:val="00847214"/>
    <w:rsid w:val="008475C8"/>
    <w:rsid w:val="00850591"/>
    <w:rsid w:val="00850726"/>
    <w:rsid w:val="008538DD"/>
    <w:rsid w:val="0085700C"/>
    <w:rsid w:val="008574BC"/>
    <w:rsid w:val="00857C41"/>
    <w:rsid w:val="00862A17"/>
    <w:rsid w:val="00862DA5"/>
    <w:rsid w:val="00864A06"/>
    <w:rsid w:val="00867F14"/>
    <w:rsid w:val="00871CE7"/>
    <w:rsid w:val="00872D0C"/>
    <w:rsid w:val="00873D52"/>
    <w:rsid w:val="00875DB1"/>
    <w:rsid w:val="00881F24"/>
    <w:rsid w:val="0088254A"/>
    <w:rsid w:val="00882EF7"/>
    <w:rsid w:val="008836EA"/>
    <w:rsid w:val="00886B8C"/>
    <w:rsid w:val="00887502"/>
    <w:rsid w:val="00887BC3"/>
    <w:rsid w:val="00890BD4"/>
    <w:rsid w:val="00890CB9"/>
    <w:rsid w:val="00890FB5"/>
    <w:rsid w:val="00891E1E"/>
    <w:rsid w:val="00893720"/>
    <w:rsid w:val="00893872"/>
    <w:rsid w:val="0089393A"/>
    <w:rsid w:val="0089580A"/>
    <w:rsid w:val="008963C6"/>
    <w:rsid w:val="00897BDB"/>
    <w:rsid w:val="008A1165"/>
    <w:rsid w:val="008A1D61"/>
    <w:rsid w:val="008A229F"/>
    <w:rsid w:val="008A45B1"/>
    <w:rsid w:val="008A5098"/>
    <w:rsid w:val="008A5877"/>
    <w:rsid w:val="008A5F06"/>
    <w:rsid w:val="008A7F66"/>
    <w:rsid w:val="008B01F2"/>
    <w:rsid w:val="008B0E76"/>
    <w:rsid w:val="008B49B5"/>
    <w:rsid w:val="008B62BB"/>
    <w:rsid w:val="008B7454"/>
    <w:rsid w:val="008C1EBE"/>
    <w:rsid w:val="008D009B"/>
    <w:rsid w:val="008D060D"/>
    <w:rsid w:val="008D260F"/>
    <w:rsid w:val="008D4C7D"/>
    <w:rsid w:val="008D5BB3"/>
    <w:rsid w:val="008E0DF9"/>
    <w:rsid w:val="008E17E4"/>
    <w:rsid w:val="008E377F"/>
    <w:rsid w:val="008E5BC6"/>
    <w:rsid w:val="008E7BAD"/>
    <w:rsid w:val="008F1207"/>
    <w:rsid w:val="008F18D7"/>
    <w:rsid w:val="008F228C"/>
    <w:rsid w:val="008F3D49"/>
    <w:rsid w:val="008F3E68"/>
    <w:rsid w:val="008F576C"/>
    <w:rsid w:val="008F75C2"/>
    <w:rsid w:val="008F7A3C"/>
    <w:rsid w:val="008F7B56"/>
    <w:rsid w:val="00900FD4"/>
    <w:rsid w:val="00900FF9"/>
    <w:rsid w:val="00901E95"/>
    <w:rsid w:val="009031A9"/>
    <w:rsid w:val="009036EC"/>
    <w:rsid w:val="00903BB2"/>
    <w:rsid w:val="00904087"/>
    <w:rsid w:val="00904F14"/>
    <w:rsid w:val="00905686"/>
    <w:rsid w:val="00906629"/>
    <w:rsid w:val="00911F2C"/>
    <w:rsid w:val="00912846"/>
    <w:rsid w:val="0091511A"/>
    <w:rsid w:val="009157BF"/>
    <w:rsid w:val="009158F9"/>
    <w:rsid w:val="00917222"/>
    <w:rsid w:val="0092146D"/>
    <w:rsid w:val="0092566B"/>
    <w:rsid w:val="009274CD"/>
    <w:rsid w:val="00931B6F"/>
    <w:rsid w:val="00934681"/>
    <w:rsid w:val="0093590F"/>
    <w:rsid w:val="00940556"/>
    <w:rsid w:val="00941E49"/>
    <w:rsid w:val="00945D67"/>
    <w:rsid w:val="009464C3"/>
    <w:rsid w:val="00951072"/>
    <w:rsid w:val="009556DB"/>
    <w:rsid w:val="009558C2"/>
    <w:rsid w:val="009564A0"/>
    <w:rsid w:val="009637B9"/>
    <w:rsid w:val="00965691"/>
    <w:rsid w:val="00967C41"/>
    <w:rsid w:val="00967F41"/>
    <w:rsid w:val="00972C8F"/>
    <w:rsid w:val="0097501D"/>
    <w:rsid w:val="00975A6B"/>
    <w:rsid w:val="009761E2"/>
    <w:rsid w:val="00977050"/>
    <w:rsid w:val="009806DB"/>
    <w:rsid w:val="00981BFE"/>
    <w:rsid w:val="009847C6"/>
    <w:rsid w:val="009924F3"/>
    <w:rsid w:val="0099564E"/>
    <w:rsid w:val="00997F79"/>
    <w:rsid w:val="009A1CD8"/>
    <w:rsid w:val="009A21AF"/>
    <w:rsid w:val="009A3218"/>
    <w:rsid w:val="009A7E5A"/>
    <w:rsid w:val="009B01CB"/>
    <w:rsid w:val="009B0231"/>
    <w:rsid w:val="009B068F"/>
    <w:rsid w:val="009B16C2"/>
    <w:rsid w:val="009B3E4B"/>
    <w:rsid w:val="009B7D59"/>
    <w:rsid w:val="009C2207"/>
    <w:rsid w:val="009C255E"/>
    <w:rsid w:val="009C490E"/>
    <w:rsid w:val="009C4BDF"/>
    <w:rsid w:val="009C67CF"/>
    <w:rsid w:val="009D11A1"/>
    <w:rsid w:val="009D20B9"/>
    <w:rsid w:val="009D3AFF"/>
    <w:rsid w:val="009D3DA8"/>
    <w:rsid w:val="009D4415"/>
    <w:rsid w:val="009D5156"/>
    <w:rsid w:val="009D59EF"/>
    <w:rsid w:val="009E0162"/>
    <w:rsid w:val="009E5331"/>
    <w:rsid w:val="009F1EAF"/>
    <w:rsid w:val="009F2CAF"/>
    <w:rsid w:val="009F4122"/>
    <w:rsid w:val="009F4964"/>
    <w:rsid w:val="009F5A4A"/>
    <w:rsid w:val="009F70CE"/>
    <w:rsid w:val="00A001B6"/>
    <w:rsid w:val="00A00F7D"/>
    <w:rsid w:val="00A0151A"/>
    <w:rsid w:val="00A03A9F"/>
    <w:rsid w:val="00A03DDD"/>
    <w:rsid w:val="00A06185"/>
    <w:rsid w:val="00A06CE1"/>
    <w:rsid w:val="00A0727C"/>
    <w:rsid w:val="00A10A9B"/>
    <w:rsid w:val="00A138DF"/>
    <w:rsid w:val="00A13F80"/>
    <w:rsid w:val="00A150FB"/>
    <w:rsid w:val="00A153CB"/>
    <w:rsid w:val="00A153CE"/>
    <w:rsid w:val="00A16197"/>
    <w:rsid w:val="00A16A7B"/>
    <w:rsid w:val="00A20875"/>
    <w:rsid w:val="00A243A1"/>
    <w:rsid w:val="00A2576B"/>
    <w:rsid w:val="00A31082"/>
    <w:rsid w:val="00A32CFF"/>
    <w:rsid w:val="00A33094"/>
    <w:rsid w:val="00A36C29"/>
    <w:rsid w:val="00A37E8B"/>
    <w:rsid w:val="00A42187"/>
    <w:rsid w:val="00A42677"/>
    <w:rsid w:val="00A42B91"/>
    <w:rsid w:val="00A458A1"/>
    <w:rsid w:val="00A4641F"/>
    <w:rsid w:val="00A50B0A"/>
    <w:rsid w:val="00A510FF"/>
    <w:rsid w:val="00A523A3"/>
    <w:rsid w:val="00A56573"/>
    <w:rsid w:val="00A607DE"/>
    <w:rsid w:val="00A6087B"/>
    <w:rsid w:val="00A6331B"/>
    <w:rsid w:val="00A712E6"/>
    <w:rsid w:val="00A82D43"/>
    <w:rsid w:val="00A8498C"/>
    <w:rsid w:val="00A9008C"/>
    <w:rsid w:val="00A901C2"/>
    <w:rsid w:val="00A90FE6"/>
    <w:rsid w:val="00A945D5"/>
    <w:rsid w:val="00A951BD"/>
    <w:rsid w:val="00A961EF"/>
    <w:rsid w:val="00A96DA0"/>
    <w:rsid w:val="00AA010B"/>
    <w:rsid w:val="00AA1130"/>
    <w:rsid w:val="00AA4003"/>
    <w:rsid w:val="00AA5052"/>
    <w:rsid w:val="00AA5F69"/>
    <w:rsid w:val="00AA7C87"/>
    <w:rsid w:val="00AB0C9D"/>
    <w:rsid w:val="00AB0CFC"/>
    <w:rsid w:val="00AB1304"/>
    <w:rsid w:val="00AB1480"/>
    <w:rsid w:val="00AB2093"/>
    <w:rsid w:val="00AB22D5"/>
    <w:rsid w:val="00AB3E28"/>
    <w:rsid w:val="00AB3E49"/>
    <w:rsid w:val="00AB46F6"/>
    <w:rsid w:val="00AB6C32"/>
    <w:rsid w:val="00AB7E13"/>
    <w:rsid w:val="00AC0075"/>
    <w:rsid w:val="00AC055F"/>
    <w:rsid w:val="00AC102B"/>
    <w:rsid w:val="00AC1465"/>
    <w:rsid w:val="00AC72A9"/>
    <w:rsid w:val="00AD0EE0"/>
    <w:rsid w:val="00AD3FEC"/>
    <w:rsid w:val="00AD46CC"/>
    <w:rsid w:val="00AD6B10"/>
    <w:rsid w:val="00AD7058"/>
    <w:rsid w:val="00AE12A3"/>
    <w:rsid w:val="00AE1F2C"/>
    <w:rsid w:val="00AE4582"/>
    <w:rsid w:val="00AF0318"/>
    <w:rsid w:val="00AF0E9A"/>
    <w:rsid w:val="00AF216D"/>
    <w:rsid w:val="00AF2618"/>
    <w:rsid w:val="00AF3D36"/>
    <w:rsid w:val="00AF5078"/>
    <w:rsid w:val="00AF580D"/>
    <w:rsid w:val="00AF72DA"/>
    <w:rsid w:val="00B024BC"/>
    <w:rsid w:val="00B06C75"/>
    <w:rsid w:val="00B10ABE"/>
    <w:rsid w:val="00B13DC6"/>
    <w:rsid w:val="00B14515"/>
    <w:rsid w:val="00B1715E"/>
    <w:rsid w:val="00B20AB1"/>
    <w:rsid w:val="00B20F15"/>
    <w:rsid w:val="00B22091"/>
    <w:rsid w:val="00B2269D"/>
    <w:rsid w:val="00B23D89"/>
    <w:rsid w:val="00B24D02"/>
    <w:rsid w:val="00B275A0"/>
    <w:rsid w:val="00B276F5"/>
    <w:rsid w:val="00B27BEB"/>
    <w:rsid w:val="00B30BDF"/>
    <w:rsid w:val="00B3169C"/>
    <w:rsid w:val="00B341A9"/>
    <w:rsid w:val="00B35219"/>
    <w:rsid w:val="00B409AC"/>
    <w:rsid w:val="00B40D7A"/>
    <w:rsid w:val="00B411B1"/>
    <w:rsid w:val="00B427CC"/>
    <w:rsid w:val="00B44EA2"/>
    <w:rsid w:val="00B516D1"/>
    <w:rsid w:val="00B56BC6"/>
    <w:rsid w:val="00B60862"/>
    <w:rsid w:val="00B6171F"/>
    <w:rsid w:val="00B665E9"/>
    <w:rsid w:val="00B71FB5"/>
    <w:rsid w:val="00B7267E"/>
    <w:rsid w:val="00B73157"/>
    <w:rsid w:val="00B74C01"/>
    <w:rsid w:val="00B76403"/>
    <w:rsid w:val="00B80693"/>
    <w:rsid w:val="00B818D2"/>
    <w:rsid w:val="00B81DBB"/>
    <w:rsid w:val="00B8292A"/>
    <w:rsid w:val="00B82DB1"/>
    <w:rsid w:val="00B83192"/>
    <w:rsid w:val="00B83B85"/>
    <w:rsid w:val="00B87D74"/>
    <w:rsid w:val="00B92C46"/>
    <w:rsid w:val="00B94810"/>
    <w:rsid w:val="00B96009"/>
    <w:rsid w:val="00BA0CAB"/>
    <w:rsid w:val="00BA11D0"/>
    <w:rsid w:val="00BA4448"/>
    <w:rsid w:val="00BB05C9"/>
    <w:rsid w:val="00BB167C"/>
    <w:rsid w:val="00BB2619"/>
    <w:rsid w:val="00BB429F"/>
    <w:rsid w:val="00BC01C0"/>
    <w:rsid w:val="00BC1C02"/>
    <w:rsid w:val="00BC1C08"/>
    <w:rsid w:val="00BC2B6E"/>
    <w:rsid w:val="00BC3AE2"/>
    <w:rsid w:val="00BC693B"/>
    <w:rsid w:val="00BD4AF3"/>
    <w:rsid w:val="00BD6B33"/>
    <w:rsid w:val="00BD6BE9"/>
    <w:rsid w:val="00BE42F2"/>
    <w:rsid w:val="00BF07F0"/>
    <w:rsid w:val="00BF5104"/>
    <w:rsid w:val="00BF6762"/>
    <w:rsid w:val="00C024B3"/>
    <w:rsid w:val="00C03CDA"/>
    <w:rsid w:val="00C04404"/>
    <w:rsid w:val="00C057FE"/>
    <w:rsid w:val="00C07008"/>
    <w:rsid w:val="00C07A74"/>
    <w:rsid w:val="00C10E9D"/>
    <w:rsid w:val="00C11679"/>
    <w:rsid w:val="00C129C9"/>
    <w:rsid w:val="00C16655"/>
    <w:rsid w:val="00C256E8"/>
    <w:rsid w:val="00C26894"/>
    <w:rsid w:val="00C278FE"/>
    <w:rsid w:val="00C326E8"/>
    <w:rsid w:val="00C357B1"/>
    <w:rsid w:val="00C363C8"/>
    <w:rsid w:val="00C40674"/>
    <w:rsid w:val="00C40FD4"/>
    <w:rsid w:val="00C419BE"/>
    <w:rsid w:val="00C420F9"/>
    <w:rsid w:val="00C43F03"/>
    <w:rsid w:val="00C46679"/>
    <w:rsid w:val="00C47466"/>
    <w:rsid w:val="00C507E1"/>
    <w:rsid w:val="00C52B29"/>
    <w:rsid w:val="00C54DD1"/>
    <w:rsid w:val="00C6031D"/>
    <w:rsid w:val="00C61AA8"/>
    <w:rsid w:val="00C62F11"/>
    <w:rsid w:val="00C64128"/>
    <w:rsid w:val="00C64B62"/>
    <w:rsid w:val="00C66355"/>
    <w:rsid w:val="00C6693A"/>
    <w:rsid w:val="00C67EE0"/>
    <w:rsid w:val="00C70FCA"/>
    <w:rsid w:val="00C72F37"/>
    <w:rsid w:val="00C7410A"/>
    <w:rsid w:val="00C74146"/>
    <w:rsid w:val="00C75B94"/>
    <w:rsid w:val="00C7655C"/>
    <w:rsid w:val="00C76884"/>
    <w:rsid w:val="00C76C64"/>
    <w:rsid w:val="00C77BDF"/>
    <w:rsid w:val="00C84F08"/>
    <w:rsid w:val="00C91ABE"/>
    <w:rsid w:val="00C96523"/>
    <w:rsid w:val="00CA055A"/>
    <w:rsid w:val="00CA4F36"/>
    <w:rsid w:val="00CA5AB5"/>
    <w:rsid w:val="00CA6817"/>
    <w:rsid w:val="00CA6BE7"/>
    <w:rsid w:val="00CA7AA5"/>
    <w:rsid w:val="00CB0C97"/>
    <w:rsid w:val="00CB188E"/>
    <w:rsid w:val="00CB3A36"/>
    <w:rsid w:val="00CB47BE"/>
    <w:rsid w:val="00CB48AB"/>
    <w:rsid w:val="00CB5FDF"/>
    <w:rsid w:val="00CB7AF2"/>
    <w:rsid w:val="00CB7C3A"/>
    <w:rsid w:val="00CC2B50"/>
    <w:rsid w:val="00CC3674"/>
    <w:rsid w:val="00CC3BF9"/>
    <w:rsid w:val="00CC768D"/>
    <w:rsid w:val="00CC7F7E"/>
    <w:rsid w:val="00CD2889"/>
    <w:rsid w:val="00CD333F"/>
    <w:rsid w:val="00CD3436"/>
    <w:rsid w:val="00CD4079"/>
    <w:rsid w:val="00CD4F00"/>
    <w:rsid w:val="00CD5829"/>
    <w:rsid w:val="00CD6482"/>
    <w:rsid w:val="00CE0108"/>
    <w:rsid w:val="00CE0D2D"/>
    <w:rsid w:val="00CE0D63"/>
    <w:rsid w:val="00CE13F2"/>
    <w:rsid w:val="00CE2F17"/>
    <w:rsid w:val="00CE4E4C"/>
    <w:rsid w:val="00CE68FB"/>
    <w:rsid w:val="00CE780F"/>
    <w:rsid w:val="00CF6690"/>
    <w:rsid w:val="00D0158E"/>
    <w:rsid w:val="00D026CB"/>
    <w:rsid w:val="00D058DC"/>
    <w:rsid w:val="00D05C27"/>
    <w:rsid w:val="00D06965"/>
    <w:rsid w:val="00D06E94"/>
    <w:rsid w:val="00D115C9"/>
    <w:rsid w:val="00D1385A"/>
    <w:rsid w:val="00D13D61"/>
    <w:rsid w:val="00D141A9"/>
    <w:rsid w:val="00D1480D"/>
    <w:rsid w:val="00D158B3"/>
    <w:rsid w:val="00D160BA"/>
    <w:rsid w:val="00D163F7"/>
    <w:rsid w:val="00D208E6"/>
    <w:rsid w:val="00D22DAD"/>
    <w:rsid w:val="00D24065"/>
    <w:rsid w:val="00D243A7"/>
    <w:rsid w:val="00D24498"/>
    <w:rsid w:val="00D2489A"/>
    <w:rsid w:val="00D27741"/>
    <w:rsid w:val="00D278C0"/>
    <w:rsid w:val="00D279C3"/>
    <w:rsid w:val="00D30296"/>
    <w:rsid w:val="00D307B2"/>
    <w:rsid w:val="00D31761"/>
    <w:rsid w:val="00D339B4"/>
    <w:rsid w:val="00D33EDD"/>
    <w:rsid w:val="00D40544"/>
    <w:rsid w:val="00D411EE"/>
    <w:rsid w:val="00D41BBA"/>
    <w:rsid w:val="00D421D9"/>
    <w:rsid w:val="00D4293D"/>
    <w:rsid w:val="00D42FCF"/>
    <w:rsid w:val="00D44C4D"/>
    <w:rsid w:val="00D459E5"/>
    <w:rsid w:val="00D47192"/>
    <w:rsid w:val="00D47ADA"/>
    <w:rsid w:val="00D52B76"/>
    <w:rsid w:val="00D55000"/>
    <w:rsid w:val="00D55061"/>
    <w:rsid w:val="00D564F5"/>
    <w:rsid w:val="00D57381"/>
    <w:rsid w:val="00D57404"/>
    <w:rsid w:val="00D601C9"/>
    <w:rsid w:val="00D6577F"/>
    <w:rsid w:val="00D660C7"/>
    <w:rsid w:val="00D70921"/>
    <w:rsid w:val="00D74291"/>
    <w:rsid w:val="00D74C17"/>
    <w:rsid w:val="00D7712B"/>
    <w:rsid w:val="00D77F1A"/>
    <w:rsid w:val="00D806AE"/>
    <w:rsid w:val="00D80B90"/>
    <w:rsid w:val="00D83674"/>
    <w:rsid w:val="00D8522D"/>
    <w:rsid w:val="00D915FD"/>
    <w:rsid w:val="00D91CC3"/>
    <w:rsid w:val="00D9251C"/>
    <w:rsid w:val="00D9298B"/>
    <w:rsid w:val="00DA2154"/>
    <w:rsid w:val="00DA26F3"/>
    <w:rsid w:val="00DA2F60"/>
    <w:rsid w:val="00DA5877"/>
    <w:rsid w:val="00DA7BE2"/>
    <w:rsid w:val="00DB022B"/>
    <w:rsid w:val="00DB0BE4"/>
    <w:rsid w:val="00DB3589"/>
    <w:rsid w:val="00DB3DD2"/>
    <w:rsid w:val="00DB57CF"/>
    <w:rsid w:val="00DB785C"/>
    <w:rsid w:val="00DC1E30"/>
    <w:rsid w:val="00DC2002"/>
    <w:rsid w:val="00DC3743"/>
    <w:rsid w:val="00DC3A8F"/>
    <w:rsid w:val="00DC5AD0"/>
    <w:rsid w:val="00DC72A1"/>
    <w:rsid w:val="00DC76D2"/>
    <w:rsid w:val="00DD2747"/>
    <w:rsid w:val="00DD423C"/>
    <w:rsid w:val="00DD4528"/>
    <w:rsid w:val="00DD7B55"/>
    <w:rsid w:val="00DD7F9D"/>
    <w:rsid w:val="00DE0F8E"/>
    <w:rsid w:val="00DE1600"/>
    <w:rsid w:val="00DE2576"/>
    <w:rsid w:val="00DE315B"/>
    <w:rsid w:val="00DE484C"/>
    <w:rsid w:val="00DE491E"/>
    <w:rsid w:val="00DE5655"/>
    <w:rsid w:val="00DE7328"/>
    <w:rsid w:val="00DE7650"/>
    <w:rsid w:val="00DF06DF"/>
    <w:rsid w:val="00DF0D60"/>
    <w:rsid w:val="00DF42D1"/>
    <w:rsid w:val="00DF5093"/>
    <w:rsid w:val="00DF585C"/>
    <w:rsid w:val="00DF5BCD"/>
    <w:rsid w:val="00DF703E"/>
    <w:rsid w:val="00E00D6A"/>
    <w:rsid w:val="00E0127F"/>
    <w:rsid w:val="00E04C84"/>
    <w:rsid w:val="00E05903"/>
    <w:rsid w:val="00E05E72"/>
    <w:rsid w:val="00E06506"/>
    <w:rsid w:val="00E074EE"/>
    <w:rsid w:val="00E0762A"/>
    <w:rsid w:val="00E1115F"/>
    <w:rsid w:val="00E12722"/>
    <w:rsid w:val="00E13A21"/>
    <w:rsid w:val="00E148D2"/>
    <w:rsid w:val="00E16016"/>
    <w:rsid w:val="00E16A2A"/>
    <w:rsid w:val="00E17A04"/>
    <w:rsid w:val="00E25A5D"/>
    <w:rsid w:val="00E268BB"/>
    <w:rsid w:val="00E276B9"/>
    <w:rsid w:val="00E27AEE"/>
    <w:rsid w:val="00E30ED7"/>
    <w:rsid w:val="00E33FA3"/>
    <w:rsid w:val="00E34E7B"/>
    <w:rsid w:val="00E36DBE"/>
    <w:rsid w:val="00E40DBD"/>
    <w:rsid w:val="00E40EC9"/>
    <w:rsid w:val="00E42D27"/>
    <w:rsid w:val="00E43F85"/>
    <w:rsid w:val="00E44A1C"/>
    <w:rsid w:val="00E47D16"/>
    <w:rsid w:val="00E5070A"/>
    <w:rsid w:val="00E52237"/>
    <w:rsid w:val="00E52FD9"/>
    <w:rsid w:val="00E5396F"/>
    <w:rsid w:val="00E544FD"/>
    <w:rsid w:val="00E56225"/>
    <w:rsid w:val="00E56833"/>
    <w:rsid w:val="00E60A84"/>
    <w:rsid w:val="00E61D59"/>
    <w:rsid w:val="00E61F3D"/>
    <w:rsid w:val="00E630B8"/>
    <w:rsid w:val="00E67AC5"/>
    <w:rsid w:val="00E67CD5"/>
    <w:rsid w:val="00E725C5"/>
    <w:rsid w:val="00E7302B"/>
    <w:rsid w:val="00E74188"/>
    <w:rsid w:val="00E75773"/>
    <w:rsid w:val="00E80DFA"/>
    <w:rsid w:val="00E9086A"/>
    <w:rsid w:val="00E91E8A"/>
    <w:rsid w:val="00E92D63"/>
    <w:rsid w:val="00E92EEC"/>
    <w:rsid w:val="00E93209"/>
    <w:rsid w:val="00E96E9C"/>
    <w:rsid w:val="00E96EBA"/>
    <w:rsid w:val="00E9740B"/>
    <w:rsid w:val="00EA0137"/>
    <w:rsid w:val="00EA20A4"/>
    <w:rsid w:val="00EA275D"/>
    <w:rsid w:val="00EA3B54"/>
    <w:rsid w:val="00EA4E02"/>
    <w:rsid w:val="00EA62BB"/>
    <w:rsid w:val="00EA6612"/>
    <w:rsid w:val="00EA7870"/>
    <w:rsid w:val="00EA7EA5"/>
    <w:rsid w:val="00EB210D"/>
    <w:rsid w:val="00EB656B"/>
    <w:rsid w:val="00EB77DD"/>
    <w:rsid w:val="00EC0460"/>
    <w:rsid w:val="00EC3397"/>
    <w:rsid w:val="00EC7F0C"/>
    <w:rsid w:val="00ED1358"/>
    <w:rsid w:val="00ED3354"/>
    <w:rsid w:val="00ED53DA"/>
    <w:rsid w:val="00ED5DBC"/>
    <w:rsid w:val="00ED6885"/>
    <w:rsid w:val="00ED78C2"/>
    <w:rsid w:val="00EE03C6"/>
    <w:rsid w:val="00EE165D"/>
    <w:rsid w:val="00EE1EFA"/>
    <w:rsid w:val="00EE2C78"/>
    <w:rsid w:val="00EE4C19"/>
    <w:rsid w:val="00EE56B1"/>
    <w:rsid w:val="00EE5F6E"/>
    <w:rsid w:val="00EF04BA"/>
    <w:rsid w:val="00EF070A"/>
    <w:rsid w:val="00EF1612"/>
    <w:rsid w:val="00EF42E6"/>
    <w:rsid w:val="00EF6F1A"/>
    <w:rsid w:val="00EF73F8"/>
    <w:rsid w:val="00F05241"/>
    <w:rsid w:val="00F1114A"/>
    <w:rsid w:val="00F12401"/>
    <w:rsid w:val="00F149CD"/>
    <w:rsid w:val="00F254F8"/>
    <w:rsid w:val="00F256BB"/>
    <w:rsid w:val="00F2604D"/>
    <w:rsid w:val="00F26B6C"/>
    <w:rsid w:val="00F26ED3"/>
    <w:rsid w:val="00F27EE2"/>
    <w:rsid w:val="00F31D63"/>
    <w:rsid w:val="00F325DC"/>
    <w:rsid w:val="00F33E37"/>
    <w:rsid w:val="00F40642"/>
    <w:rsid w:val="00F41530"/>
    <w:rsid w:val="00F42524"/>
    <w:rsid w:val="00F42DC2"/>
    <w:rsid w:val="00F42F75"/>
    <w:rsid w:val="00F44301"/>
    <w:rsid w:val="00F458C2"/>
    <w:rsid w:val="00F46D02"/>
    <w:rsid w:val="00F52339"/>
    <w:rsid w:val="00F52E32"/>
    <w:rsid w:val="00F552AA"/>
    <w:rsid w:val="00F562E2"/>
    <w:rsid w:val="00F5775C"/>
    <w:rsid w:val="00F6177D"/>
    <w:rsid w:val="00F64D51"/>
    <w:rsid w:val="00F70B84"/>
    <w:rsid w:val="00F70D2B"/>
    <w:rsid w:val="00F70EBA"/>
    <w:rsid w:val="00F7142E"/>
    <w:rsid w:val="00F72B2B"/>
    <w:rsid w:val="00F81A54"/>
    <w:rsid w:val="00F83167"/>
    <w:rsid w:val="00F8413B"/>
    <w:rsid w:val="00F84BC8"/>
    <w:rsid w:val="00F857EA"/>
    <w:rsid w:val="00F866F3"/>
    <w:rsid w:val="00F87070"/>
    <w:rsid w:val="00F87DF2"/>
    <w:rsid w:val="00F92394"/>
    <w:rsid w:val="00F947C3"/>
    <w:rsid w:val="00F94D70"/>
    <w:rsid w:val="00F94E93"/>
    <w:rsid w:val="00F9559F"/>
    <w:rsid w:val="00FA030D"/>
    <w:rsid w:val="00FA091D"/>
    <w:rsid w:val="00FA160D"/>
    <w:rsid w:val="00FA4CC5"/>
    <w:rsid w:val="00FA5614"/>
    <w:rsid w:val="00FA7B91"/>
    <w:rsid w:val="00FA7C3A"/>
    <w:rsid w:val="00FB1ADE"/>
    <w:rsid w:val="00FB4742"/>
    <w:rsid w:val="00FC03F4"/>
    <w:rsid w:val="00FC10B8"/>
    <w:rsid w:val="00FC2CE0"/>
    <w:rsid w:val="00FC4440"/>
    <w:rsid w:val="00FC7300"/>
    <w:rsid w:val="00FC7F60"/>
    <w:rsid w:val="00FD166F"/>
    <w:rsid w:val="00FD30B8"/>
    <w:rsid w:val="00FD4415"/>
    <w:rsid w:val="00FE5DF1"/>
    <w:rsid w:val="00FE62E4"/>
    <w:rsid w:val="00FE6538"/>
    <w:rsid w:val="00FF06C1"/>
    <w:rsid w:val="00FF0D7F"/>
    <w:rsid w:val="00FF2CF6"/>
    <w:rsid w:val="00FF3002"/>
    <w:rsid w:val="00FF4118"/>
    <w:rsid w:val="00FF42D0"/>
    <w:rsid w:val="00FF5454"/>
    <w:rsid w:val="00FF75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30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3407"/>
    <w:pPr>
      <w:widowControl w:val="0"/>
      <w:jc w:val="both"/>
    </w:pPr>
    <w:rPr>
      <w:sz w:val="24"/>
    </w:rPr>
  </w:style>
  <w:style w:type="paragraph" w:styleId="Nadpis1">
    <w:name w:val="heading 1"/>
    <w:basedOn w:val="Normln"/>
    <w:next w:val="Normln"/>
    <w:qFormat/>
    <w:rsid w:val="004A42D2"/>
    <w:pPr>
      <w:spacing w:before="240" w:after="60" w:line="360" w:lineRule="auto"/>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D115C9"/>
    <w:rPr>
      <w:sz w:val="16"/>
      <w:szCs w:val="16"/>
    </w:rPr>
  </w:style>
  <w:style w:type="paragraph" w:styleId="Zhlav">
    <w:name w:val="header"/>
    <w:basedOn w:val="Normln"/>
    <w:rsid w:val="004A42D2"/>
    <w:pPr>
      <w:tabs>
        <w:tab w:val="center" w:pos="4536"/>
        <w:tab w:val="right" w:pos="9070"/>
      </w:tabs>
    </w:pPr>
  </w:style>
  <w:style w:type="paragraph" w:customStyle="1" w:styleId="Odstavec">
    <w:name w:val="Odstavec"/>
    <w:basedOn w:val="Normln"/>
    <w:rsid w:val="004A42D2"/>
    <w:pPr>
      <w:spacing w:after="115"/>
      <w:ind w:firstLine="480"/>
    </w:pPr>
  </w:style>
  <w:style w:type="paragraph" w:customStyle="1" w:styleId="Poznmka">
    <w:name w:val="Poznámka"/>
    <w:basedOn w:val="Normln"/>
    <w:rsid w:val="004A42D2"/>
    <w:rPr>
      <w:i/>
      <w:sz w:val="20"/>
    </w:rPr>
  </w:style>
  <w:style w:type="paragraph" w:customStyle="1" w:styleId="Nadpis">
    <w:name w:val="Nadpis"/>
    <w:basedOn w:val="Normln"/>
    <w:next w:val="Odstavec"/>
    <w:rsid w:val="004A42D2"/>
    <w:pPr>
      <w:spacing w:before="360" w:after="180"/>
    </w:pPr>
    <w:rPr>
      <w:sz w:val="40"/>
    </w:rPr>
  </w:style>
  <w:style w:type="paragraph" w:customStyle="1" w:styleId="Stnovannadpis">
    <w:name w:val="Stínovaný nadpis"/>
    <w:basedOn w:val="Nadpis"/>
    <w:next w:val="Odstavec"/>
    <w:rsid w:val="004A42D2"/>
    <w:pPr>
      <w:shd w:val="solid" w:color="000000" w:fill="auto"/>
      <w:jc w:val="center"/>
    </w:pPr>
    <w:rPr>
      <w:b/>
      <w:color w:val="FFFFFF"/>
      <w:sz w:val="36"/>
    </w:rPr>
  </w:style>
  <w:style w:type="paragraph" w:styleId="Seznamsodrkami">
    <w:name w:val="List Bullet"/>
    <w:basedOn w:val="Normln"/>
    <w:rsid w:val="004A42D2"/>
    <w:pPr>
      <w:ind w:left="480" w:hanging="480"/>
    </w:pPr>
  </w:style>
  <w:style w:type="paragraph" w:customStyle="1" w:styleId="Seznamoslovan">
    <w:name w:val="Seznam očíslovaný"/>
    <w:basedOn w:val="Normln"/>
    <w:rsid w:val="004A42D2"/>
    <w:pPr>
      <w:ind w:left="480" w:hanging="480"/>
    </w:pPr>
  </w:style>
  <w:style w:type="paragraph" w:customStyle="1" w:styleId="Import0">
    <w:name w:val="Import 0"/>
    <w:basedOn w:val="Normln"/>
    <w:rsid w:val="004A42D2"/>
    <w:rPr>
      <w:rFonts w:ascii="Courier New" w:hAnsi="Courier New"/>
    </w:rPr>
  </w:style>
  <w:style w:type="paragraph" w:customStyle="1" w:styleId="Import1">
    <w:name w:val="Import 1"/>
    <w:basedOn w:val="Import0"/>
    <w:rsid w:val="004A42D2"/>
    <w:pPr>
      <w:ind w:left="4320"/>
    </w:pPr>
  </w:style>
  <w:style w:type="paragraph" w:customStyle="1" w:styleId="Import2">
    <w:name w:val="Import 2"/>
    <w:basedOn w:val="Import0"/>
    <w:rsid w:val="004A42D2"/>
    <w:pPr>
      <w:tabs>
        <w:tab w:val="left" w:pos="4896"/>
        <w:tab w:val="left" w:pos="5760"/>
      </w:tabs>
      <w:ind w:left="2448"/>
    </w:pPr>
  </w:style>
  <w:style w:type="paragraph" w:customStyle="1" w:styleId="Import3">
    <w:name w:val="Import 3"/>
    <w:basedOn w:val="Import0"/>
    <w:rsid w:val="004A42D2"/>
  </w:style>
  <w:style w:type="paragraph" w:customStyle="1" w:styleId="Import4">
    <w:name w:val="Import 4"/>
    <w:basedOn w:val="Import0"/>
    <w:rsid w:val="004A42D2"/>
    <w:pPr>
      <w:ind w:left="4464"/>
    </w:pPr>
  </w:style>
  <w:style w:type="paragraph" w:customStyle="1" w:styleId="Import5">
    <w:name w:val="Import 5"/>
    <w:basedOn w:val="Import0"/>
    <w:rsid w:val="004A42D2"/>
    <w:pPr>
      <w:ind w:left="3600"/>
    </w:pPr>
  </w:style>
  <w:style w:type="paragraph" w:customStyle="1" w:styleId="Import6">
    <w:name w:val="Import 6"/>
    <w:basedOn w:val="Import0"/>
    <w:rsid w:val="004A42D2"/>
    <w:pPr>
      <w:tabs>
        <w:tab w:val="left" w:pos="3888"/>
      </w:tabs>
    </w:pPr>
  </w:style>
  <w:style w:type="paragraph" w:customStyle="1" w:styleId="Import7">
    <w:name w:val="Import 7"/>
    <w:basedOn w:val="Import0"/>
    <w:rsid w:val="004A42D2"/>
    <w:pPr>
      <w:tabs>
        <w:tab w:val="left" w:pos="3888"/>
      </w:tabs>
      <w:ind w:left="1008"/>
    </w:pPr>
  </w:style>
  <w:style w:type="paragraph" w:customStyle="1" w:styleId="Import8">
    <w:name w:val="Import 8"/>
    <w:basedOn w:val="Import0"/>
    <w:rsid w:val="004A42D2"/>
    <w:pPr>
      <w:ind w:left="1008"/>
    </w:pPr>
  </w:style>
  <w:style w:type="paragraph" w:customStyle="1" w:styleId="Import9">
    <w:name w:val="Import 9"/>
    <w:basedOn w:val="Import0"/>
    <w:rsid w:val="004A42D2"/>
    <w:pPr>
      <w:ind w:left="2880"/>
    </w:pPr>
  </w:style>
  <w:style w:type="paragraph" w:customStyle="1" w:styleId="Import10">
    <w:name w:val="Import 10"/>
    <w:basedOn w:val="Import0"/>
    <w:rsid w:val="004A42D2"/>
    <w:pPr>
      <w:ind w:left="1008" w:hanging="1008"/>
    </w:pPr>
  </w:style>
  <w:style w:type="paragraph" w:customStyle="1" w:styleId="Import11">
    <w:name w:val="Import 11"/>
    <w:basedOn w:val="Import0"/>
    <w:rsid w:val="004A42D2"/>
    <w:pPr>
      <w:ind w:left="4176"/>
    </w:pPr>
  </w:style>
  <w:style w:type="paragraph" w:customStyle="1" w:styleId="Import12">
    <w:name w:val="Import 12"/>
    <w:basedOn w:val="Import0"/>
    <w:rsid w:val="004A42D2"/>
    <w:pPr>
      <w:ind w:left="12240" w:hanging="11232"/>
    </w:pPr>
  </w:style>
  <w:style w:type="paragraph" w:customStyle="1" w:styleId="Import13">
    <w:name w:val="Import 13"/>
    <w:basedOn w:val="Import0"/>
    <w:rsid w:val="004A42D2"/>
    <w:pPr>
      <w:ind w:left="3888"/>
    </w:pPr>
  </w:style>
  <w:style w:type="paragraph" w:customStyle="1" w:styleId="Import14">
    <w:name w:val="Import 14"/>
    <w:basedOn w:val="Import0"/>
    <w:rsid w:val="004A42D2"/>
    <w:pPr>
      <w:ind w:left="4608"/>
    </w:pPr>
  </w:style>
  <w:style w:type="paragraph" w:customStyle="1" w:styleId="Import15">
    <w:name w:val="Import 15"/>
    <w:basedOn w:val="Import0"/>
    <w:rsid w:val="004A42D2"/>
    <w:pPr>
      <w:ind w:left="4032"/>
    </w:pPr>
  </w:style>
  <w:style w:type="paragraph" w:customStyle="1" w:styleId="Import16">
    <w:name w:val="Import 16"/>
    <w:basedOn w:val="Import0"/>
    <w:rsid w:val="004A42D2"/>
    <w:pPr>
      <w:ind w:left="3456"/>
    </w:pPr>
  </w:style>
  <w:style w:type="paragraph" w:customStyle="1" w:styleId="Import17">
    <w:name w:val="Import 17"/>
    <w:basedOn w:val="Import0"/>
    <w:rsid w:val="004A42D2"/>
    <w:pPr>
      <w:ind w:left="1296" w:hanging="288"/>
    </w:pPr>
  </w:style>
  <w:style w:type="paragraph" w:customStyle="1" w:styleId="Import18">
    <w:name w:val="Import 18"/>
    <w:basedOn w:val="Import0"/>
    <w:rsid w:val="004A42D2"/>
    <w:pPr>
      <w:tabs>
        <w:tab w:val="left" w:pos="1008"/>
      </w:tabs>
    </w:pPr>
  </w:style>
  <w:style w:type="paragraph" w:customStyle="1" w:styleId="Import19">
    <w:name w:val="Import 19"/>
    <w:basedOn w:val="Import0"/>
    <w:rsid w:val="004A42D2"/>
    <w:pPr>
      <w:ind w:left="2448"/>
    </w:pPr>
  </w:style>
  <w:style w:type="paragraph" w:customStyle="1" w:styleId="Import20">
    <w:name w:val="Import 20"/>
    <w:basedOn w:val="Import0"/>
    <w:rsid w:val="004A42D2"/>
    <w:pPr>
      <w:tabs>
        <w:tab w:val="left" w:pos="1008"/>
      </w:tabs>
      <w:ind w:left="1008" w:hanging="1008"/>
    </w:pPr>
  </w:style>
  <w:style w:type="paragraph" w:customStyle="1" w:styleId="Import21">
    <w:name w:val="Import 21"/>
    <w:basedOn w:val="Import0"/>
    <w:rsid w:val="004A42D2"/>
    <w:pPr>
      <w:ind w:left="3312"/>
    </w:pPr>
  </w:style>
  <w:style w:type="paragraph" w:customStyle="1" w:styleId="Import22">
    <w:name w:val="Import 22"/>
    <w:basedOn w:val="Import0"/>
    <w:rsid w:val="004A42D2"/>
    <w:pPr>
      <w:ind w:left="4752"/>
    </w:pPr>
  </w:style>
  <w:style w:type="paragraph" w:customStyle="1" w:styleId="Import23">
    <w:name w:val="Import 23"/>
    <w:basedOn w:val="Import0"/>
    <w:rsid w:val="004A42D2"/>
    <w:pPr>
      <w:ind w:left="12240" w:hanging="8352"/>
    </w:pPr>
  </w:style>
  <w:style w:type="paragraph" w:customStyle="1" w:styleId="Import24">
    <w:name w:val="Import 24"/>
    <w:basedOn w:val="Import0"/>
    <w:rsid w:val="004A42D2"/>
    <w:pPr>
      <w:tabs>
        <w:tab w:val="left" w:pos="5472"/>
      </w:tabs>
      <w:ind w:left="432"/>
    </w:pPr>
  </w:style>
  <w:style w:type="paragraph" w:customStyle="1" w:styleId="Import25">
    <w:name w:val="Import 25"/>
    <w:basedOn w:val="Import0"/>
    <w:rsid w:val="004A42D2"/>
    <w:pPr>
      <w:ind w:left="432"/>
    </w:pPr>
  </w:style>
  <w:style w:type="paragraph" w:customStyle="1" w:styleId="Import26">
    <w:name w:val="Import 26"/>
    <w:basedOn w:val="Import0"/>
    <w:rsid w:val="004A42D2"/>
    <w:pPr>
      <w:tabs>
        <w:tab w:val="left" w:pos="6480"/>
      </w:tabs>
      <w:ind w:left="1008"/>
    </w:pPr>
  </w:style>
  <w:style w:type="paragraph" w:customStyle="1" w:styleId="Import27">
    <w:name w:val="Import 27"/>
    <w:basedOn w:val="Import0"/>
    <w:rsid w:val="004A42D2"/>
    <w:pPr>
      <w:ind w:left="576" w:hanging="576"/>
    </w:pPr>
  </w:style>
  <w:style w:type="paragraph" w:customStyle="1" w:styleId="Import28">
    <w:name w:val="Import 28"/>
    <w:basedOn w:val="Import0"/>
    <w:rsid w:val="004A42D2"/>
    <w:pPr>
      <w:ind w:left="576"/>
    </w:pPr>
  </w:style>
  <w:style w:type="paragraph" w:styleId="Zpat">
    <w:name w:val="footer"/>
    <w:basedOn w:val="Normln"/>
    <w:link w:val="ZpatChar"/>
    <w:uiPriority w:val="99"/>
    <w:rsid w:val="004A42D2"/>
    <w:pPr>
      <w:tabs>
        <w:tab w:val="center" w:pos="4536"/>
        <w:tab w:val="right" w:pos="9070"/>
      </w:tabs>
    </w:pPr>
  </w:style>
  <w:style w:type="paragraph" w:styleId="Zkladntext">
    <w:name w:val="Body Text"/>
    <w:basedOn w:val="Normln"/>
    <w:rsid w:val="004A42D2"/>
    <w:pPr>
      <w:tabs>
        <w:tab w:val="left" w:pos="705"/>
      </w:tabs>
    </w:pPr>
    <w:rPr>
      <w:sz w:val="22"/>
    </w:rPr>
  </w:style>
  <w:style w:type="paragraph" w:customStyle="1" w:styleId="Export0">
    <w:name w:val="Export 0"/>
    <w:basedOn w:val="Normln"/>
    <w:rsid w:val="004A42D2"/>
    <w:rPr>
      <w:rFonts w:ascii="Avinion" w:hAnsi="Avinion"/>
    </w:rPr>
  </w:style>
  <w:style w:type="paragraph" w:customStyle="1" w:styleId="text">
    <w:name w:val="text"/>
    <w:basedOn w:val="Normln"/>
    <w:rsid w:val="004A42D2"/>
    <w:pPr>
      <w:spacing w:before="240"/>
    </w:pPr>
    <w:rPr>
      <w:rFonts w:ascii="Arial" w:hAnsi="Arial"/>
    </w:rPr>
  </w:style>
  <w:style w:type="paragraph" w:customStyle="1" w:styleId="Blockquote">
    <w:name w:val="Blockquote"/>
    <w:basedOn w:val="Normln"/>
    <w:rsid w:val="004A42D2"/>
    <w:pPr>
      <w:spacing w:before="100" w:after="100"/>
      <w:ind w:left="360" w:right="360"/>
    </w:pPr>
    <w:rPr>
      <w:lang w:val="en-US" w:eastAsia="en-US"/>
    </w:rPr>
  </w:style>
  <w:style w:type="paragraph" w:styleId="Obsah1">
    <w:name w:val="toc 1"/>
    <w:basedOn w:val="Normln"/>
    <w:next w:val="Normln"/>
    <w:uiPriority w:val="39"/>
    <w:rsid w:val="004A42D2"/>
    <w:pPr>
      <w:ind w:left="318" w:hanging="318"/>
    </w:pPr>
    <w:rPr>
      <w:rFonts w:ascii="Arial" w:hAnsi="Arial"/>
      <w:sz w:val="22"/>
    </w:rPr>
  </w:style>
  <w:style w:type="paragraph" w:customStyle="1" w:styleId="tabulka">
    <w:name w:val="tabulka"/>
    <w:basedOn w:val="Normln"/>
    <w:rsid w:val="004A42D2"/>
    <w:pPr>
      <w:spacing w:before="120" w:line="240" w:lineRule="exact"/>
      <w:jc w:val="center"/>
    </w:pPr>
    <w:rPr>
      <w:rFonts w:ascii="Arial" w:hAnsi="Arial"/>
      <w:sz w:val="20"/>
    </w:rPr>
  </w:style>
  <w:style w:type="paragraph" w:styleId="Textbubliny">
    <w:name w:val="Balloon Text"/>
    <w:basedOn w:val="Normln"/>
    <w:rsid w:val="004A42D2"/>
    <w:rPr>
      <w:rFonts w:ascii="Tahoma" w:hAnsi="Tahoma"/>
      <w:sz w:val="16"/>
    </w:rPr>
  </w:style>
  <w:style w:type="paragraph" w:styleId="Textkomente">
    <w:name w:val="annotation text"/>
    <w:basedOn w:val="Normln"/>
    <w:semiHidden/>
    <w:rsid w:val="00D115C9"/>
    <w:rPr>
      <w:sz w:val="20"/>
    </w:rPr>
  </w:style>
  <w:style w:type="paragraph" w:styleId="Pedmtkomente">
    <w:name w:val="annotation subject"/>
    <w:basedOn w:val="Textkomente"/>
    <w:next w:val="Textkomente"/>
    <w:semiHidden/>
    <w:rsid w:val="00D115C9"/>
    <w:rPr>
      <w:b/>
      <w:bCs/>
    </w:rPr>
  </w:style>
  <w:style w:type="character" w:styleId="Hypertextovodkaz">
    <w:name w:val="Hyperlink"/>
    <w:uiPriority w:val="99"/>
    <w:rsid w:val="003A3873"/>
    <w:rPr>
      <w:color w:val="0000FF"/>
      <w:u w:val="single"/>
    </w:rPr>
  </w:style>
  <w:style w:type="paragraph" w:styleId="Odstavecseseznamem">
    <w:name w:val="List Paragraph"/>
    <w:basedOn w:val="Normln"/>
    <w:uiPriority w:val="34"/>
    <w:qFormat/>
    <w:rsid w:val="002C12FF"/>
    <w:pPr>
      <w:widowControl/>
      <w:spacing w:after="200" w:line="276" w:lineRule="auto"/>
      <w:ind w:left="720"/>
      <w:contextualSpacing/>
    </w:pPr>
    <w:rPr>
      <w:rFonts w:ascii="Calibri" w:eastAsia="Calibri" w:hAnsi="Calibri"/>
      <w:sz w:val="22"/>
      <w:szCs w:val="22"/>
      <w:lang w:eastAsia="en-US"/>
    </w:rPr>
  </w:style>
  <w:style w:type="paragraph" w:customStyle="1" w:styleId="SoD">
    <w:name w:val="SoD"/>
    <w:basedOn w:val="Normln"/>
    <w:link w:val="SoDChar"/>
    <w:qFormat/>
    <w:rsid w:val="00583407"/>
    <w:pPr>
      <w:spacing w:before="360" w:after="240"/>
      <w:jc w:val="center"/>
    </w:pPr>
    <w:rPr>
      <w:b/>
    </w:rPr>
  </w:style>
  <w:style w:type="paragraph" w:customStyle="1" w:styleId="Default">
    <w:name w:val="Default"/>
    <w:rsid w:val="00FC4440"/>
    <w:pPr>
      <w:autoSpaceDE w:val="0"/>
      <w:autoSpaceDN w:val="0"/>
      <w:adjustRightInd w:val="0"/>
    </w:pPr>
    <w:rPr>
      <w:rFonts w:ascii="Cambria" w:hAnsi="Cambria" w:cs="Cambria"/>
      <w:color w:val="000000"/>
      <w:sz w:val="24"/>
      <w:szCs w:val="24"/>
    </w:rPr>
  </w:style>
  <w:style w:type="character" w:customStyle="1" w:styleId="SoDChar">
    <w:name w:val="SoD Char"/>
    <w:link w:val="SoD"/>
    <w:rsid w:val="00583407"/>
    <w:rPr>
      <w:b/>
      <w:sz w:val="24"/>
    </w:rPr>
  </w:style>
  <w:style w:type="paragraph" w:customStyle="1" w:styleId="Rozloendokumentu1">
    <w:name w:val="Rozložení dokumentu1"/>
    <w:basedOn w:val="Normln"/>
    <w:semiHidden/>
    <w:rsid w:val="00134652"/>
    <w:pPr>
      <w:shd w:val="clear" w:color="auto" w:fill="000080"/>
    </w:pPr>
    <w:rPr>
      <w:rFonts w:ascii="Tahoma" w:hAnsi="Tahoma" w:cs="Tahoma"/>
      <w:sz w:val="20"/>
    </w:rPr>
  </w:style>
  <w:style w:type="character" w:customStyle="1" w:styleId="ZpatChar">
    <w:name w:val="Zápatí Char"/>
    <w:basedOn w:val="Standardnpsmoodstavce"/>
    <w:link w:val="Zpat"/>
    <w:uiPriority w:val="99"/>
    <w:rsid w:val="00054124"/>
    <w:rPr>
      <w:sz w:val="24"/>
    </w:rPr>
  </w:style>
  <w:style w:type="character" w:customStyle="1" w:styleId="Nevyeenzmnka1">
    <w:name w:val="Nevyřešená zmínka1"/>
    <w:basedOn w:val="Standardnpsmoodstavce"/>
    <w:uiPriority w:val="99"/>
    <w:semiHidden/>
    <w:unhideWhenUsed/>
    <w:rsid w:val="00CB47BE"/>
    <w:rPr>
      <w:color w:val="605E5C"/>
      <w:shd w:val="clear" w:color="auto" w:fill="E1DFDD"/>
    </w:rPr>
  </w:style>
  <w:style w:type="character" w:customStyle="1" w:styleId="UnresolvedMention">
    <w:name w:val="Unresolved Mention"/>
    <w:basedOn w:val="Standardnpsmoodstavce"/>
    <w:uiPriority w:val="99"/>
    <w:semiHidden/>
    <w:unhideWhenUsed/>
    <w:rsid w:val="0062301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3407"/>
    <w:pPr>
      <w:widowControl w:val="0"/>
      <w:jc w:val="both"/>
    </w:pPr>
    <w:rPr>
      <w:sz w:val="24"/>
    </w:rPr>
  </w:style>
  <w:style w:type="paragraph" w:styleId="Nadpis1">
    <w:name w:val="heading 1"/>
    <w:basedOn w:val="Normln"/>
    <w:next w:val="Normln"/>
    <w:qFormat/>
    <w:rsid w:val="004A42D2"/>
    <w:pPr>
      <w:spacing w:before="240" w:after="60" w:line="360" w:lineRule="auto"/>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D115C9"/>
    <w:rPr>
      <w:sz w:val="16"/>
      <w:szCs w:val="16"/>
    </w:rPr>
  </w:style>
  <w:style w:type="paragraph" w:styleId="Zhlav">
    <w:name w:val="header"/>
    <w:basedOn w:val="Normln"/>
    <w:rsid w:val="004A42D2"/>
    <w:pPr>
      <w:tabs>
        <w:tab w:val="center" w:pos="4536"/>
        <w:tab w:val="right" w:pos="9070"/>
      </w:tabs>
    </w:pPr>
  </w:style>
  <w:style w:type="paragraph" w:customStyle="1" w:styleId="Odstavec">
    <w:name w:val="Odstavec"/>
    <w:basedOn w:val="Normln"/>
    <w:rsid w:val="004A42D2"/>
    <w:pPr>
      <w:spacing w:after="115"/>
      <w:ind w:firstLine="480"/>
    </w:pPr>
  </w:style>
  <w:style w:type="paragraph" w:customStyle="1" w:styleId="Poznmka">
    <w:name w:val="Poznámka"/>
    <w:basedOn w:val="Normln"/>
    <w:rsid w:val="004A42D2"/>
    <w:rPr>
      <w:i/>
      <w:sz w:val="20"/>
    </w:rPr>
  </w:style>
  <w:style w:type="paragraph" w:customStyle="1" w:styleId="Nadpis">
    <w:name w:val="Nadpis"/>
    <w:basedOn w:val="Normln"/>
    <w:next w:val="Odstavec"/>
    <w:rsid w:val="004A42D2"/>
    <w:pPr>
      <w:spacing w:before="360" w:after="180"/>
    </w:pPr>
    <w:rPr>
      <w:sz w:val="40"/>
    </w:rPr>
  </w:style>
  <w:style w:type="paragraph" w:customStyle="1" w:styleId="Stnovannadpis">
    <w:name w:val="Stínovaný nadpis"/>
    <w:basedOn w:val="Nadpis"/>
    <w:next w:val="Odstavec"/>
    <w:rsid w:val="004A42D2"/>
    <w:pPr>
      <w:shd w:val="solid" w:color="000000" w:fill="auto"/>
      <w:jc w:val="center"/>
    </w:pPr>
    <w:rPr>
      <w:b/>
      <w:color w:val="FFFFFF"/>
      <w:sz w:val="36"/>
    </w:rPr>
  </w:style>
  <w:style w:type="paragraph" w:styleId="Seznamsodrkami">
    <w:name w:val="List Bullet"/>
    <w:basedOn w:val="Normln"/>
    <w:rsid w:val="004A42D2"/>
    <w:pPr>
      <w:ind w:left="480" w:hanging="480"/>
    </w:pPr>
  </w:style>
  <w:style w:type="paragraph" w:customStyle="1" w:styleId="Seznamoslovan">
    <w:name w:val="Seznam očíslovaný"/>
    <w:basedOn w:val="Normln"/>
    <w:rsid w:val="004A42D2"/>
    <w:pPr>
      <w:ind w:left="480" w:hanging="480"/>
    </w:pPr>
  </w:style>
  <w:style w:type="paragraph" w:customStyle="1" w:styleId="Import0">
    <w:name w:val="Import 0"/>
    <w:basedOn w:val="Normln"/>
    <w:rsid w:val="004A42D2"/>
    <w:rPr>
      <w:rFonts w:ascii="Courier New" w:hAnsi="Courier New"/>
    </w:rPr>
  </w:style>
  <w:style w:type="paragraph" w:customStyle="1" w:styleId="Import1">
    <w:name w:val="Import 1"/>
    <w:basedOn w:val="Import0"/>
    <w:rsid w:val="004A42D2"/>
    <w:pPr>
      <w:ind w:left="4320"/>
    </w:pPr>
  </w:style>
  <w:style w:type="paragraph" w:customStyle="1" w:styleId="Import2">
    <w:name w:val="Import 2"/>
    <w:basedOn w:val="Import0"/>
    <w:rsid w:val="004A42D2"/>
    <w:pPr>
      <w:tabs>
        <w:tab w:val="left" w:pos="4896"/>
        <w:tab w:val="left" w:pos="5760"/>
      </w:tabs>
      <w:ind w:left="2448"/>
    </w:pPr>
  </w:style>
  <w:style w:type="paragraph" w:customStyle="1" w:styleId="Import3">
    <w:name w:val="Import 3"/>
    <w:basedOn w:val="Import0"/>
    <w:rsid w:val="004A42D2"/>
  </w:style>
  <w:style w:type="paragraph" w:customStyle="1" w:styleId="Import4">
    <w:name w:val="Import 4"/>
    <w:basedOn w:val="Import0"/>
    <w:rsid w:val="004A42D2"/>
    <w:pPr>
      <w:ind w:left="4464"/>
    </w:pPr>
  </w:style>
  <w:style w:type="paragraph" w:customStyle="1" w:styleId="Import5">
    <w:name w:val="Import 5"/>
    <w:basedOn w:val="Import0"/>
    <w:rsid w:val="004A42D2"/>
    <w:pPr>
      <w:ind w:left="3600"/>
    </w:pPr>
  </w:style>
  <w:style w:type="paragraph" w:customStyle="1" w:styleId="Import6">
    <w:name w:val="Import 6"/>
    <w:basedOn w:val="Import0"/>
    <w:rsid w:val="004A42D2"/>
    <w:pPr>
      <w:tabs>
        <w:tab w:val="left" w:pos="3888"/>
      </w:tabs>
    </w:pPr>
  </w:style>
  <w:style w:type="paragraph" w:customStyle="1" w:styleId="Import7">
    <w:name w:val="Import 7"/>
    <w:basedOn w:val="Import0"/>
    <w:rsid w:val="004A42D2"/>
    <w:pPr>
      <w:tabs>
        <w:tab w:val="left" w:pos="3888"/>
      </w:tabs>
      <w:ind w:left="1008"/>
    </w:pPr>
  </w:style>
  <w:style w:type="paragraph" w:customStyle="1" w:styleId="Import8">
    <w:name w:val="Import 8"/>
    <w:basedOn w:val="Import0"/>
    <w:rsid w:val="004A42D2"/>
    <w:pPr>
      <w:ind w:left="1008"/>
    </w:pPr>
  </w:style>
  <w:style w:type="paragraph" w:customStyle="1" w:styleId="Import9">
    <w:name w:val="Import 9"/>
    <w:basedOn w:val="Import0"/>
    <w:rsid w:val="004A42D2"/>
    <w:pPr>
      <w:ind w:left="2880"/>
    </w:pPr>
  </w:style>
  <w:style w:type="paragraph" w:customStyle="1" w:styleId="Import10">
    <w:name w:val="Import 10"/>
    <w:basedOn w:val="Import0"/>
    <w:rsid w:val="004A42D2"/>
    <w:pPr>
      <w:ind w:left="1008" w:hanging="1008"/>
    </w:pPr>
  </w:style>
  <w:style w:type="paragraph" w:customStyle="1" w:styleId="Import11">
    <w:name w:val="Import 11"/>
    <w:basedOn w:val="Import0"/>
    <w:rsid w:val="004A42D2"/>
    <w:pPr>
      <w:ind w:left="4176"/>
    </w:pPr>
  </w:style>
  <w:style w:type="paragraph" w:customStyle="1" w:styleId="Import12">
    <w:name w:val="Import 12"/>
    <w:basedOn w:val="Import0"/>
    <w:rsid w:val="004A42D2"/>
    <w:pPr>
      <w:ind w:left="12240" w:hanging="11232"/>
    </w:pPr>
  </w:style>
  <w:style w:type="paragraph" w:customStyle="1" w:styleId="Import13">
    <w:name w:val="Import 13"/>
    <w:basedOn w:val="Import0"/>
    <w:rsid w:val="004A42D2"/>
    <w:pPr>
      <w:ind w:left="3888"/>
    </w:pPr>
  </w:style>
  <w:style w:type="paragraph" w:customStyle="1" w:styleId="Import14">
    <w:name w:val="Import 14"/>
    <w:basedOn w:val="Import0"/>
    <w:rsid w:val="004A42D2"/>
    <w:pPr>
      <w:ind w:left="4608"/>
    </w:pPr>
  </w:style>
  <w:style w:type="paragraph" w:customStyle="1" w:styleId="Import15">
    <w:name w:val="Import 15"/>
    <w:basedOn w:val="Import0"/>
    <w:rsid w:val="004A42D2"/>
    <w:pPr>
      <w:ind w:left="4032"/>
    </w:pPr>
  </w:style>
  <w:style w:type="paragraph" w:customStyle="1" w:styleId="Import16">
    <w:name w:val="Import 16"/>
    <w:basedOn w:val="Import0"/>
    <w:rsid w:val="004A42D2"/>
    <w:pPr>
      <w:ind w:left="3456"/>
    </w:pPr>
  </w:style>
  <w:style w:type="paragraph" w:customStyle="1" w:styleId="Import17">
    <w:name w:val="Import 17"/>
    <w:basedOn w:val="Import0"/>
    <w:rsid w:val="004A42D2"/>
    <w:pPr>
      <w:ind w:left="1296" w:hanging="288"/>
    </w:pPr>
  </w:style>
  <w:style w:type="paragraph" w:customStyle="1" w:styleId="Import18">
    <w:name w:val="Import 18"/>
    <w:basedOn w:val="Import0"/>
    <w:rsid w:val="004A42D2"/>
    <w:pPr>
      <w:tabs>
        <w:tab w:val="left" w:pos="1008"/>
      </w:tabs>
    </w:pPr>
  </w:style>
  <w:style w:type="paragraph" w:customStyle="1" w:styleId="Import19">
    <w:name w:val="Import 19"/>
    <w:basedOn w:val="Import0"/>
    <w:rsid w:val="004A42D2"/>
    <w:pPr>
      <w:ind w:left="2448"/>
    </w:pPr>
  </w:style>
  <w:style w:type="paragraph" w:customStyle="1" w:styleId="Import20">
    <w:name w:val="Import 20"/>
    <w:basedOn w:val="Import0"/>
    <w:rsid w:val="004A42D2"/>
    <w:pPr>
      <w:tabs>
        <w:tab w:val="left" w:pos="1008"/>
      </w:tabs>
      <w:ind w:left="1008" w:hanging="1008"/>
    </w:pPr>
  </w:style>
  <w:style w:type="paragraph" w:customStyle="1" w:styleId="Import21">
    <w:name w:val="Import 21"/>
    <w:basedOn w:val="Import0"/>
    <w:rsid w:val="004A42D2"/>
    <w:pPr>
      <w:ind w:left="3312"/>
    </w:pPr>
  </w:style>
  <w:style w:type="paragraph" w:customStyle="1" w:styleId="Import22">
    <w:name w:val="Import 22"/>
    <w:basedOn w:val="Import0"/>
    <w:rsid w:val="004A42D2"/>
    <w:pPr>
      <w:ind w:left="4752"/>
    </w:pPr>
  </w:style>
  <w:style w:type="paragraph" w:customStyle="1" w:styleId="Import23">
    <w:name w:val="Import 23"/>
    <w:basedOn w:val="Import0"/>
    <w:rsid w:val="004A42D2"/>
    <w:pPr>
      <w:ind w:left="12240" w:hanging="8352"/>
    </w:pPr>
  </w:style>
  <w:style w:type="paragraph" w:customStyle="1" w:styleId="Import24">
    <w:name w:val="Import 24"/>
    <w:basedOn w:val="Import0"/>
    <w:rsid w:val="004A42D2"/>
    <w:pPr>
      <w:tabs>
        <w:tab w:val="left" w:pos="5472"/>
      </w:tabs>
      <w:ind w:left="432"/>
    </w:pPr>
  </w:style>
  <w:style w:type="paragraph" w:customStyle="1" w:styleId="Import25">
    <w:name w:val="Import 25"/>
    <w:basedOn w:val="Import0"/>
    <w:rsid w:val="004A42D2"/>
    <w:pPr>
      <w:ind w:left="432"/>
    </w:pPr>
  </w:style>
  <w:style w:type="paragraph" w:customStyle="1" w:styleId="Import26">
    <w:name w:val="Import 26"/>
    <w:basedOn w:val="Import0"/>
    <w:rsid w:val="004A42D2"/>
    <w:pPr>
      <w:tabs>
        <w:tab w:val="left" w:pos="6480"/>
      </w:tabs>
      <w:ind w:left="1008"/>
    </w:pPr>
  </w:style>
  <w:style w:type="paragraph" w:customStyle="1" w:styleId="Import27">
    <w:name w:val="Import 27"/>
    <w:basedOn w:val="Import0"/>
    <w:rsid w:val="004A42D2"/>
    <w:pPr>
      <w:ind w:left="576" w:hanging="576"/>
    </w:pPr>
  </w:style>
  <w:style w:type="paragraph" w:customStyle="1" w:styleId="Import28">
    <w:name w:val="Import 28"/>
    <w:basedOn w:val="Import0"/>
    <w:rsid w:val="004A42D2"/>
    <w:pPr>
      <w:ind w:left="576"/>
    </w:pPr>
  </w:style>
  <w:style w:type="paragraph" w:styleId="Zpat">
    <w:name w:val="footer"/>
    <w:basedOn w:val="Normln"/>
    <w:link w:val="ZpatChar"/>
    <w:uiPriority w:val="99"/>
    <w:rsid w:val="004A42D2"/>
    <w:pPr>
      <w:tabs>
        <w:tab w:val="center" w:pos="4536"/>
        <w:tab w:val="right" w:pos="9070"/>
      </w:tabs>
    </w:pPr>
  </w:style>
  <w:style w:type="paragraph" w:styleId="Zkladntext">
    <w:name w:val="Body Text"/>
    <w:basedOn w:val="Normln"/>
    <w:rsid w:val="004A42D2"/>
    <w:pPr>
      <w:tabs>
        <w:tab w:val="left" w:pos="705"/>
      </w:tabs>
    </w:pPr>
    <w:rPr>
      <w:sz w:val="22"/>
    </w:rPr>
  </w:style>
  <w:style w:type="paragraph" w:customStyle="1" w:styleId="Export0">
    <w:name w:val="Export 0"/>
    <w:basedOn w:val="Normln"/>
    <w:rsid w:val="004A42D2"/>
    <w:rPr>
      <w:rFonts w:ascii="Avinion" w:hAnsi="Avinion"/>
    </w:rPr>
  </w:style>
  <w:style w:type="paragraph" w:customStyle="1" w:styleId="text">
    <w:name w:val="text"/>
    <w:basedOn w:val="Normln"/>
    <w:rsid w:val="004A42D2"/>
    <w:pPr>
      <w:spacing w:before="240"/>
    </w:pPr>
    <w:rPr>
      <w:rFonts w:ascii="Arial" w:hAnsi="Arial"/>
    </w:rPr>
  </w:style>
  <w:style w:type="paragraph" w:customStyle="1" w:styleId="Blockquote">
    <w:name w:val="Blockquote"/>
    <w:basedOn w:val="Normln"/>
    <w:rsid w:val="004A42D2"/>
    <w:pPr>
      <w:spacing w:before="100" w:after="100"/>
      <w:ind w:left="360" w:right="360"/>
    </w:pPr>
    <w:rPr>
      <w:lang w:val="en-US" w:eastAsia="en-US"/>
    </w:rPr>
  </w:style>
  <w:style w:type="paragraph" w:styleId="Obsah1">
    <w:name w:val="toc 1"/>
    <w:basedOn w:val="Normln"/>
    <w:next w:val="Normln"/>
    <w:uiPriority w:val="39"/>
    <w:rsid w:val="004A42D2"/>
    <w:pPr>
      <w:ind w:left="318" w:hanging="318"/>
    </w:pPr>
    <w:rPr>
      <w:rFonts w:ascii="Arial" w:hAnsi="Arial"/>
      <w:sz w:val="22"/>
    </w:rPr>
  </w:style>
  <w:style w:type="paragraph" w:customStyle="1" w:styleId="tabulka">
    <w:name w:val="tabulka"/>
    <w:basedOn w:val="Normln"/>
    <w:rsid w:val="004A42D2"/>
    <w:pPr>
      <w:spacing w:before="120" w:line="240" w:lineRule="exact"/>
      <w:jc w:val="center"/>
    </w:pPr>
    <w:rPr>
      <w:rFonts w:ascii="Arial" w:hAnsi="Arial"/>
      <w:sz w:val="20"/>
    </w:rPr>
  </w:style>
  <w:style w:type="paragraph" w:styleId="Textbubliny">
    <w:name w:val="Balloon Text"/>
    <w:basedOn w:val="Normln"/>
    <w:rsid w:val="004A42D2"/>
    <w:rPr>
      <w:rFonts w:ascii="Tahoma" w:hAnsi="Tahoma"/>
      <w:sz w:val="16"/>
    </w:rPr>
  </w:style>
  <w:style w:type="paragraph" w:styleId="Textkomente">
    <w:name w:val="annotation text"/>
    <w:basedOn w:val="Normln"/>
    <w:semiHidden/>
    <w:rsid w:val="00D115C9"/>
    <w:rPr>
      <w:sz w:val="20"/>
    </w:rPr>
  </w:style>
  <w:style w:type="paragraph" w:styleId="Pedmtkomente">
    <w:name w:val="annotation subject"/>
    <w:basedOn w:val="Textkomente"/>
    <w:next w:val="Textkomente"/>
    <w:semiHidden/>
    <w:rsid w:val="00D115C9"/>
    <w:rPr>
      <w:b/>
      <w:bCs/>
    </w:rPr>
  </w:style>
  <w:style w:type="character" w:styleId="Hypertextovodkaz">
    <w:name w:val="Hyperlink"/>
    <w:uiPriority w:val="99"/>
    <w:rsid w:val="003A3873"/>
    <w:rPr>
      <w:color w:val="0000FF"/>
      <w:u w:val="single"/>
    </w:rPr>
  </w:style>
  <w:style w:type="paragraph" w:styleId="Odstavecseseznamem">
    <w:name w:val="List Paragraph"/>
    <w:basedOn w:val="Normln"/>
    <w:uiPriority w:val="34"/>
    <w:qFormat/>
    <w:rsid w:val="002C12FF"/>
    <w:pPr>
      <w:widowControl/>
      <w:spacing w:after="200" w:line="276" w:lineRule="auto"/>
      <w:ind w:left="720"/>
      <w:contextualSpacing/>
    </w:pPr>
    <w:rPr>
      <w:rFonts w:ascii="Calibri" w:eastAsia="Calibri" w:hAnsi="Calibri"/>
      <w:sz w:val="22"/>
      <w:szCs w:val="22"/>
      <w:lang w:eastAsia="en-US"/>
    </w:rPr>
  </w:style>
  <w:style w:type="paragraph" w:customStyle="1" w:styleId="SoD">
    <w:name w:val="SoD"/>
    <w:basedOn w:val="Normln"/>
    <w:link w:val="SoDChar"/>
    <w:qFormat/>
    <w:rsid w:val="00583407"/>
    <w:pPr>
      <w:spacing w:before="360" w:after="240"/>
      <w:jc w:val="center"/>
    </w:pPr>
    <w:rPr>
      <w:b/>
    </w:rPr>
  </w:style>
  <w:style w:type="paragraph" w:customStyle="1" w:styleId="Default">
    <w:name w:val="Default"/>
    <w:rsid w:val="00FC4440"/>
    <w:pPr>
      <w:autoSpaceDE w:val="0"/>
      <w:autoSpaceDN w:val="0"/>
      <w:adjustRightInd w:val="0"/>
    </w:pPr>
    <w:rPr>
      <w:rFonts w:ascii="Cambria" w:hAnsi="Cambria" w:cs="Cambria"/>
      <w:color w:val="000000"/>
      <w:sz w:val="24"/>
      <w:szCs w:val="24"/>
    </w:rPr>
  </w:style>
  <w:style w:type="character" w:customStyle="1" w:styleId="SoDChar">
    <w:name w:val="SoD Char"/>
    <w:link w:val="SoD"/>
    <w:rsid w:val="00583407"/>
    <w:rPr>
      <w:b/>
      <w:sz w:val="24"/>
    </w:rPr>
  </w:style>
  <w:style w:type="paragraph" w:customStyle="1" w:styleId="Rozloendokumentu1">
    <w:name w:val="Rozložení dokumentu1"/>
    <w:basedOn w:val="Normln"/>
    <w:semiHidden/>
    <w:rsid w:val="00134652"/>
    <w:pPr>
      <w:shd w:val="clear" w:color="auto" w:fill="000080"/>
    </w:pPr>
    <w:rPr>
      <w:rFonts w:ascii="Tahoma" w:hAnsi="Tahoma" w:cs="Tahoma"/>
      <w:sz w:val="20"/>
    </w:rPr>
  </w:style>
  <w:style w:type="character" w:customStyle="1" w:styleId="ZpatChar">
    <w:name w:val="Zápatí Char"/>
    <w:basedOn w:val="Standardnpsmoodstavce"/>
    <w:link w:val="Zpat"/>
    <w:uiPriority w:val="99"/>
    <w:rsid w:val="00054124"/>
    <w:rPr>
      <w:sz w:val="24"/>
    </w:rPr>
  </w:style>
  <w:style w:type="character" w:customStyle="1" w:styleId="Nevyeenzmnka1">
    <w:name w:val="Nevyřešená zmínka1"/>
    <w:basedOn w:val="Standardnpsmoodstavce"/>
    <w:uiPriority w:val="99"/>
    <w:semiHidden/>
    <w:unhideWhenUsed/>
    <w:rsid w:val="00CB47BE"/>
    <w:rPr>
      <w:color w:val="605E5C"/>
      <w:shd w:val="clear" w:color="auto" w:fill="E1DFDD"/>
    </w:rPr>
  </w:style>
  <w:style w:type="character" w:customStyle="1" w:styleId="UnresolvedMention">
    <w:name w:val="Unresolved Mention"/>
    <w:basedOn w:val="Standardnpsmoodstavce"/>
    <w:uiPriority w:val="99"/>
    <w:semiHidden/>
    <w:unhideWhenUsed/>
    <w:rsid w:val="00623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5752">
      <w:bodyDiv w:val="1"/>
      <w:marLeft w:val="0"/>
      <w:marRight w:val="0"/>
      <w:marTop w:val="0"/>
      <w:marBottom w:val="0"/>
      <w:divBdr>
        <w:top w:val="none" w:sz="0" w:space="0" w:color="auto"/>
        <w:left w:val="none" w:sz="0" w:space="0" w:color="auto"/>
        <w:bottom w:val="none" w:sz="0" w:space="0" w:color="auto"/>
        <w:right w:val="none" w:sz="0" w:space="0" w:color="auto"/>
      </w:divBdr>
    </w:div>
    <w:div w:id="77295796">
      <w:bodyDiv w:val="1"/>
      <w:marLeft w:val="0"/>
      <w:marRight w:val="0"/>
      <w:marTop w:val="0"/>
      <w:marBottom w:val="0"/>
      <w:divBdr>
        <w:top w:val="none" w:sz="0" w:space="0" w:color="auto"/>
        <w:left w:val="none" w:sz="0" w:space="0" w:color="auto"/>
        <w:bottom w:val="none" w:sz="0" w:space="0" w:color="auto"/>
        <w:right w:val="none" w:sz="0" w:space="0" w:color="auto"/>
      </w:divBdr>
    </w:div>
    <w:div w:id="248007104">
      <w:bodyDiv w:val="1"/>
      <w:marLeft w:val="0"/>
      <w:marRight w:val="0"/>
      <w:marTop w:val="0"/>
      <w:marBottom w:val="0"/>
      <w:divBdr>
        <w:top w:val="none" w:sz="0" w:space="0" w:color="auto"/>
        <w:left w:val="none" w:sz="0" w:space="0" w:color="auto"/>
        <w:bottom w:val="none" w:sz="0" w:space="0" w:color="auto"/>
        <w:right w:val="none" w:sz="0" w:space="0" w:color="auto"/>
      </w:divBdr>
    </w:div>
    <w:div w:id="452556356">
      <w:bodyDiv w:val="1"/>
      <w:marLeft w:val="0"/>
      <w:marRight w:val="0"/>
      <w:marTop w:val="0"/>
      <w:marBottom w:val="0"/>
      <w:divBdr>
        <w:top w:val="none" w:sz="0" w:space="0" w:color="auto"/>
        <w:left w:val="none" w:sz="0" w:space="0" w:color="auto"/>
        <w:bottom w:val="none" w:sz="0" w:space="0" w:color="auto"/>
        <w:right w:val="none" w:sz="0" w:space="0" w:color="auto"/>
      </w:divBdr>
    </w:div>
    <w:div w:id="530460418">
      <w:bodyDiv w:val="1"/>
      <w:marLeft w:val="0"/>
      <w:marRight w:val="0"/>
      <w:marTop w:val="0"/>
      <w:marBottom w:val="0"/>
      <w:divBdr>
        <w:top w:val="none" w:sz="0" w:space="0" w:color="auto"/>
        <w:left w:val="none" w:sz="0" w:space="0" w:color="auto"/>
        <w:bottom w:val="none" w:sz="0" w:space="0" w:color="auto"/>
        <w:right w:val="none" w:sz="0" w:space="0" w:color="auto"/>
      </w:divBdr>
    </w:div>
    <w:div w:id="620839764">
      <w:bodyDiv w:val="1"/>
      <w:marLeft w:val="0"/>
      <w:marRight w:val="0"/>
      <w:marTop w:val="0"/>
      <w:marBottom w:val="0"/>
      <w:divBdr>
        <w:top w:val="none" w:sz="0" w:space="0" w:color="auto"/>
        <w:left w:val="none" w:sz="0" w:space="0" w:color="auto"/>
        <w:bottom w:val="none" w:sz="0" w:space="0" w:color="auto"/>
        <w:right w:val="none" w:sz="0" w:space="0" w:color="auto"/>
      </w:divBdr>
    </w:div>
    <w:div w:id="636834417">
      <w:bodyDiv w:val="1"/>
      <w:marLeft w:val="0"/>
      <w:marRight w:val="0"/>
      <w:marTop w:val="0"/>
      <w:marBottom w:val="0"/>
      <w:divBdr>
        <w:top w:val="none" w:sz="0" w:space="0" w:color="auto"/>
        <w:left w:val="none" w:sz="0" w:space="0" w:color="auto"/>
        <w:bottom w:val="none" w:sz="0" w:space="0" w:color="auto"/>
        <w:right w:val="none" w:sz="0" w:space="0" w:color="auto"/>
      </w:divBdr>
    </w:div>
    <w:div w:id="664749471">
      <w:bodyDiv w:val="1"/>
      <w:marLeft w:val="0"/>
      <w:marRight w:val="0"/>
      <w:marTop w:val="0"/>
      <w:marBottom w:val="0"/>
      <w:divBdr>
        <w:top w:val="none" w:sz="0" w:space="0" w:color="auto"/>
        <w:left w:val="none" w:sz="0" w:space="0" w:color="auto"/>
        <w:bottom w:val="none" w:sz="0" w:space="0" w:color="auto"/>
        <w:right w:val="none" w:sz="0" w:space="0" w:color="auto"/>
      </w:divBdr>
    </w:div>
    <w:div w:id="847019028">
      <w:bodyDiv w:val="1"/>
      <w:marLeft w:val="0"/>
      <w:marRight w:val="0"/>
      <w:marTop w:val="0"/>
      <w:marBottom w:val="0"/>
      <w:divBdr>
        <w:top w:val="none" w:sz="0" w:space="0" w:color="auto"/>
        <w:left w:val="none" w:sz="0" w:space="0" w:color="auto"/>
        <w:bottom w:val="none" w:sz="0" w:space="0" w:color="auto"/>
        <w:right w:val="none" w:sz="0" w:space="0" w:color="auto"/>
      </w:divBdr>
      <w:divsChild>
        <w:div w:id="2114011479">
          <w:marLeft w:val="0"/>
          <w:marRight w:val="0"/>
          <w:marTop w:val="0"/>
          <w:marBottom w:val="0"/>
          <w:divBdr>
            <w:top w:val="none" w:sz="0" w:space="0" w:color="auto"/>
            <w:left w:val="none" w:sz="0" w:space="0" w:color="auto"/>
            <w:bottom w:val="none" w:sz="0" w:space="0" w:color="auto"/>
            <w:right w:val="none" w:sz="0" w:space="0" w:color="auto"/>
          </w:divBdr>
        </w:div>
      </w:divsChild>
    </w:div>
    <w:div w:id="973170867">
      <w:bodyDiv w:val="1"/>
      <w:marLeft w:val="0"/>
      <w:marRight w:val="0"/>
      <w:marTop w:val="0"/>
      <w:marBottom w:val="0"/>
      <w:divBdr>
        <w:top w:val="none" w:sz="0" w:space="0" w:color="auto"/>
        <w:left w:val="none" w:sz="0" w:space="0" w:color="auto"/>
        <w:bottom w:val="none" w:sz="0" w:space="0" w:color="auto"/>
        <w:right w:val="none" w:sz="0" w:space="0" w:color="auto"/>
      </w:divBdr>
    </w:div>
    <w:div w:id="1025712480">
      <w:bodyDiv w:val="1"/>
      <w:marLeft w:val="0"/>
      <w:marRight w:val="0"/>
      <w:marTop w:val="0"/>
      <w:marBottom w:val="0"/>
      <w:divBdr>
        <w:top w:val="none" w:sz="0" w:space="0" w:color="auto"/>
        <w:left w:val="none" w:sz="0" w:space="0" w:color="auto"/>
        <w:bottom w:val="none" w:sz="0" w:space="0" w:color="auto"/>
        <w:right w:val="none" w:sz="0" w:space="0" w:color="auto"/>
      </w:divBdr>
    </w:div>
    <w:div w:id="1158497505">
      <w:bodyDiv w:val="1"/>
      <w:marLeft w:val="0"/>
      <w:marRight w:val="0"/>
      <w:marTop w:val="0"/>
      <w:marBottom w:val="0"/>
      <w:divBdr>
        <w:top w:val="none" w:sz="0" w:space="0" w:color="auto"/>
        <w:left w:val="none" w:sz="0" w:space="0" w:color="auto"/>
        <w:bottom w:val="none" w:sz="0" w:space="0" w:color="auto"/>
        <w:right w:val="none" w:sz="0" w:space="0" w:color="auto"/>
      </w:divBdr>
    </w:div>
    <w:div w:id="1527059282">
      <w:bodyDiv w:val="1"/>
      <w:marLeft w:val="0"/>
      <w:marRight w:val="0"/>
      <w:marTop w:val="0"/>
      <w:marBottom w:val="0"/>
      <w:divBdr>
        <w:top w:val="none" w:sz="0" w:space="0" w:color="auto"/>
        <w:left w:val="none" w:sz="0" w:space="0" w:color="auto"/>
        <w:bottom w:val="none" w:sz="0" w:space="0" w:color="auto"/>
        <w:right w:val="none" w:sz="0" w:space="0" w:color="auto"/>
      </w:divBdr>
    </w:div>
    <w:div w:id="1671055391">
      <w:bodyDiv w:val="1"/>
      <w:marLeft w:val="0"/>
      <w:marRight w:val="0"/>
      <w:marTop w:val="0"/>
      <w:marBottom w:val="0"/>
      <w:divBdr>
        <w:top w:val="none" w:sz="0" w:space="0" w:color="auto"/>
        <w:left w:val="none" w:sz="0" w:space="0" w:color="auto"/>
        <w:bottom w:val="none" w:sz="0" w:space="0" w:color="auto"/>
        <w:right w:val="none" w:sz="0" w:space="0" w:color="auto"/>
      </w:divBdr>
    </w:div>
    <w:div w:id="193674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latovy.cz/mukt/user/vyhlasky/v1-2016-technicka-mapa.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denkmukt@.cz"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C1C09-D03F-4F98-A459-BE4FFC44F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8233</Words>
  <Characters>48575</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Příloha č</vt:lpstr>
    </vt:vector>
  </TitlesOfParts>
  <Company>Město Klatovy</Company>
  <LinksUpToDate>false</LinksUpToDate>
  <CharactersWithSpaces>56695</CharactersWithSpaces>
  <SharedDoc>false</SharedDoc>
  <HLinks>
    <vt:vector size="102" baseType="variant">
      <vt:variant>
        <vt:i4>131154</vt:i4>
      </vt:variant>
      <vt:variant>
        <vt:i4>96</vt:i4>
      </vt:variant>
      <vt:variant>
        <vt:i4>0</vt:i4>
      </vt:variant>
      <vt:variant>
        <vt:i4>5</vt:i4>
      </vt:variant>
      <vt:variant>
        <vt:lpwstr>http://www.klatovy.cz/mukt/user/vyhlasky/v1-2016-technicka-mapa.pdf)</vt:lpwstr>
      </vt:variant>
      <vt:variant>
        <vt:lpwstr/>
      </vt:variant>
      <vt:variant>
        <vt:i4>131154</vt:i4>
      </vt:variant>
      <vt:variant>
        <vt:i4>93</vt:i4>
      </vt:variant>
      <vt:variant>
        <vt:i4>0</vt:i4>
      </vt:variant>
      <vt:variant>
        <vt:i4>5</vt:i4>
      </vt:variant>
      <vt:variant>
        <vt:lpwstr>http://www.klatovy.cz/mukt/user/vyhlasky/v1-2016-technicka-mapa.pdf)</vt:lpwstr>
      </vt:variant>
      <vt:variant>
        <vt:lpwstr/>
      </vt:variant>
      <vt:variant>
        <vt:i4>1638458</vt:i4>
      </vt:variant>
      <vt:variant>
        <vt:i4>86</vt:i4>
      </vt:variant>
      <vt:variant>
        <vt:i4>0</vt:i4>
      </vt:variant>
      <vt:variant>
        <vt:i4>5</vt:i4>
      </vt:variant>
      <vt:variant>
        <vt:lpwstr/>
      </vt:variant>
      <vt:variant>
        <vt:lpwstr>_Toc480375900</vt:lpwstr>
      </vt:variant>
      <vt:variant>
        <vt:i4>1048635</vt:i4>
      </vt:variant>
      <vt:variant>
        <vt:i4>80</vt:i4>
      </vt:variant>
      <vt:variant>
        <vt:i4>0</vt:i4>
      </vt:variant>
      <vt:variant>
        <vt:i4>5</vt:i4>
      </vt:variant>
      <vt:variant>
        <vt:lpwstr/>
      </vt:variant>
      <vt:variant>
        <vt:lpwstr>_Toc480375899</vt:lpwstr>
      </vt:variant>
      <vt:variant>
        <vt:i4>1048635</vt:i4>
      </vt:variant>
      <vt:variant>
        <vt:i4>74</vt:i4>
      </vt:variant>
      <vt:variant>
        <vt:i4>0</vt:i4>
      </vt:variant>
      <vt:variant>
        <vt:i4>5</vt:i4>
      </vt:variant>
      <vt:variant>
        <vt:lpwstr/>
      </vt:variant>
      <vt:variant>
        <vt:lpwstr>_Toc480375898</vt:lpwstr>
      </vt:variant>
      <vt:variant>
        <vt:i4>1048635</vt:i4>
      </vt:variant>
      <vt:variant>
        <vt:i4>68</vt:i4>
      </vt:variant>
      <vt:variant>
        <vt:i4>0</vt:i4>
      </vt:variant>
      <vt:variant>
        <vt:i4>5</vt:i4>
      </vt:variant>
      <vt:variant>
        <vt:lpwstr/>
      </vt:variant>
      <vt:variant>
        <vt:lpwstr>_Toc480375897</vt:lpwstr>
      </vt:variant>
      <vt:variant>
        <vt:i4>1048635</vt:i4>
      </vt:variant>
      <vt:variant>
        <vt:i4>62</vt:i4>
      </vt:variant>
      <vt:variant>
        <vt:i4>0</vt:i4>
      </vt:variant>
      <vt:variant>
        <vt:i4>5</vt:i4>
      </vt:variant>
      <vt:variant>
        <vt:lpwstr/>
      </vt:variant>
      <vt:variant>
        <vt:lpwstr>_Toc480375896</vt:lpwstr>
      </vt:variant>
      <vt:variant>
        <vt:i4>1048635</vt:i4>
      </vt:variant>
      <vt:variant>
        <vt:i4>56</vt:i4>
      </vt:variant>
      <vt:variant>
        <vt:i4>0</vt:i4>
      </vt:variant>
      <vt:variant>
        <vt:i4>5</vt:i4>
      </vt:variant>
      <vt:variant>
        <vt:lpwstr/>
      </vt:variant>
      <vt:variant>
        <vt:lpwstr>_Toc480375895</vt:lpwstr>
      </vt:variant>
      <vt:variant>
        <vt:i4>1048635</vt:i4>
      </vt:variant>
      <vt:variant>
        <vt:i4>50</vt:i4>
      </vt:variant>
      <vt:variant>
        <vt:i4>0</vt:i4>
      </vt:variant>
      <vt:variant>
        <vt:i4>5</vt:i4>
      </vt:variant>
      <vt:variant>
        <vt:lpwstr/>
      </vt:variant>
      <vt:variant>
        <vt:lpwstr>_Toc480375894</vt:lpwstr>
      </vt:variant>
      <vt:variant>
        <vt:i4>1048635</vt:i4>
      </vt:variant>
      <vt:variant>
        <vt:i4>44</vt:i4>
      </vt:variant>
      <vt:variant>
        <vt:i4>0</vt:i4>
      </vt:variant>
      <vt:variant>
        <vt:i4>5</vt:i4>
      </vt:variant>
      <vt:variant>
        <vt:lpwstr/>
      </vt:variant>
      <vt:variant>
        <vt:lpwstr>_Toc480375893</vt:lpwstr>
      </vt:variant>
      <vt:variant>
        <vt:i4>1048635</vt:i4>
      </vt:variant>
      <vt:variant>
        <vt:i4>38</vt:i4>
      </vt:variant>
      <vt:variant>
        <vt:i4>0</vt:i4>
      </vt:variant>
      <vt:variant>
        <vt:i4>5</vt:i4>
      </vt:variant>
      <vt:variant>
        <vt:lpwstr/>
      </vt:variant>
      <vt:variant>
        <vt:lpwstr>_Toc480375892</vt:lpwstr>
      </vt:variant>
      <vt:variant>
        <vt:i4>1048635</vt:i4>
      </vt:variant>
      <vt:variant>
        <vt:i4>32</vt:i4>
      </vt:variant>
      <vt:variant>
        <vt:i4>0</vt:i4>
      </vt:variant>
      <vt:variant>
        <vt:i4>5</vt:i4>
      </vt:variant>
      <vt:variant>
        <vt:lpwstr/>
      </vt:variant>
      <vt:variant>
        <vt:lpwstr>_Toc480375891</vt:lpwstr>
      </vt:variant>
      <vt:variant>
        <vt:i4>1048635</vt:i4>
      </vt:variant>
      <vt:variant>
        <vt:i4>26</vt:i4>
      </vt:variant>
      <vt:variant>
        <vt:i4>0</vt:i4>
      </vt:variant>
      <vt:variant>
        <vt:i4>5</vt:i4>
      </vt:variant>
      <vt:variant>
        <vt:lpwstr/>
      </vt:variant>
      <vt:variant>
        <vt:lpwstr>_Toc480375890</vt:lpwstr>
      </vt:variant>
      <vt:variant>
        <vt:i4>1114171</vt:i4>
      </vt:variant>
      <vt:variant>
        <vt:i4>20</vt:i4>
      </vt:variant>
      <vt:variant>
        <vt:i4>0</vt:i4>
      </vt:variant>
      <vt:variant>
        <vt:i4>5</vt:i4>
      </vt:variant>
      <vt:variant>
        <vt:lpwstr/>
      </vt:variant>
      <vt:variant>
        <vt:lpwstr>_Toc480375889</vt:lpwstr>
      </vt:variant>
      <vt:variant>
        <vt:i4>1114171</vt:i4>
      </vt:variant>
      <vt:variant>
        <vt:i4>14</vt:i4>
      </vt:variant>
      <vt:variant>
        <vt:i4>0</vt:i4>
      </vt:variant>
      <vt:variant>
        <vt:i4>5</vt:i4>
      </vt:variant>
      <vt:variant>
        <vt:lpwstr/>
      </vt:variant>
      <vt:variant>
        <vt:lpwstr>_Toc480375888</vt:lpwstr>
      </vt:variant>
      <vt:variant>
        <vt:i4>1114171</vt:i4>
      </vt:variant>
      <vt:variant>
        <vt:i4>8</vt:i4>
      </vt:variant>
      <vt:variant>
        <vt:i4>0</vt:i4>
      </vt:variant>
      <vt:variant>
        <vt:i4>5</vt:i4>
      </vt:variant>
      <vt:variant>
        <vt:lpwstr/>
      </vt:variant>
      <vt:variant>
        <vt:lpwstr>_Toc480375887</vt:lpwstr>
      </vt:variant>
      <vt:variant>
        <vt:i4>1114171</vt:i4>
      </vt:variant>
      <vt:variant>
        <vt:i4>2</vt:i4>
      </vt:variant>
      <vt:variant>
        <vt:i4>0</vt:i4>
      </vt:variant>
      <vt:variant>
        <vt:i4>5</vt:i4>
      </vt:variant>
      <vt:variant>
        <vt:lpwstr/>
      </vt:variant>
      <vt:variant>
        <vt:lpwstr>_Toc480375886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Eva Slabá</dc:creator>
  <cp:lastModifiedBy>Valečková Jana</cp:lastModifiedBy>
  <cp:revision>56</cp:revision>
  <cp:lastPrinted>2024-03-18T12:42:00Z</cp:lastPrinted>
  <dcterms:created xsi:type="dcterms:W3CDTF">2024-03-18T12:29:00Z</dcterms:created>
  <dcterms:modified xsi:type="dcterms:W3CDTF">2024-04-04T05:36:00Z</dcterms:modified>
</cp:coreProperties>
</file>